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2700"/>
        </w:tabs>
        <w:spacing w:line="540" w:lineRule="exact"/>
        <w:ind w:firstLine="643" w:firstLineChars="200"/>
        <w:jc w:val="center"/>
        <w:rPr>
          <w:rFonts w:hint="eastAsia" w:ascii="宋体" w:hAnsi="宋体"/>
          <w:b/>
          <w:color w:val="000000"/>
          <w:sz w:val="32"/>
          <w:lang w:eastAsia="zh-CN"/>
        </w:rPr>
      </w:pPr>
      <w:bookmarkStart w:id="0" w:name="_GoBack"/>
      <w:bookmarkEnd w:id="0"/>
      <w:r>
        <w:rPr>
          <w:rFonts w:hint="eastAsia" w:ascii="宋体" w:hAnsi="宋体"/>
          <w:b/>
          <w:color w:val="000000"/>
          <w:sz w:val="32"/>
          <w:lang w:eastAsia="zh-CN"/>
        </w:rPr>
        <w:t>住商肥料（青岛）有限公司</w:t>
      </w:r>
    </w:p>
    <w:p>
      <w:pPr>
        <w:tabs>
          <w:tab w:val="left" w:pos="2700"/>
        </w:tabs>
        <w:spacing w:line="540" w:lineRule="exact"/>
        <w:ind w:firstLine="643" w:firstLineChars="200"/>
        <w:jc w:val="center"/>
        <w:rPr>
          <w:rFonts w:ascii="宋体" w:hAnsi="宋体"/>
          <w:b/>
          <w:color w:val="000000"/>
          <w:sz w:val="32"/>
        </w:rPr>
      </w:pPr>
      <w:r>
        <w:rPr>
          <w:rFonts w:hint="eastAsia" w:ascii="宋体" w:hAnsi="宋体"/>
          <w:b/>
          <w:color w:val="000000"/>
          <w:sz w:val="32"/>
        </w:rPr>
        <w:t>生产用原料招标公告</w:t>
      </w:r>
    </w:p>
    <w:tbl>
      <w:tblPr>
        <w:tblStyle w:val="9"/>
        <w:tblW w:w="8660" w:type="dxa"/>
        <w:jc w:val="center"/>
        <w:tblCellSpacing w:w="0" w:type="dxa"/>
        <w:tblInd w:w="0" w:type="dxa"/>
        <w:tblLayout w:type="fixed"/>
        <w:tblCellMar>
          <w:top w:w="0" w:type="dxa"/>
          <w:left w:w="0" w:type="dxa"/>
          <w:bottom w:w="0" w:type="dxa"/>
          <w:right w:w="0" w:type="dxa"/>
        </w:tblCellMar>
      </w:tblPr>
      <w:tblGrid>
        <w:gridCol w:w="1281"/>
        <w:gridCol w:w="3422"/>
        <w:gridCol w:w="1709"/>
        <w:gridCol w:w="2248"/>
      </w:tblGrid>
      <w:tr>
        <w:tblPrEx>
          <w:tblLayout w:type="fixed"/>
          <w:tblCellMar>
            <w:top w:w="0" w:type="dxa"/>
            <w:left w:w="0" w:type="dxa"/>
            <w:bottom w:w="0" w:type="dxa"/>
            <w:right w:w="0" w:type="dxa"/>
          </w:tblCellMar>
        </w:tblPrEx>
        <w:trPr>
          <w:trHeight w:val="454" w:hRule="exact"/>
          <w:tblCellSpacing w:w="0" w:type="dxa"/>
          <w:jc w:val="center"/>
        </w:trPr>
        <w:tc>
          <w:tcPr>
            <w:tcW w:w="1281" w:type="dxa"/>
            <w:tcBorders>
              <w:top w:val="single" w:color="CCCCCC" w:sz="6" w:space="0"/>
              <w:left w:val="single" w:color="CCCCCC" w:sz="6" w:space="0"/>
              <w:bottom w:val="single" w:color="CCCCCC" w:sz="6" w:space="0"/>
              <w:right w:val="single" w:color="CCCCCC" w:sz="6" w:space="0"/>
            </w:tcBorders>
            <w:shd w:val="clear" w:color="auto" w:fill="F9F9F9"/>
            <w:tcMar>
              <w:left w:w="150" w:type="dxa"/>
              <w:right w:w="0" w:type="dxa"/>
            </w:tcMar>
            <w:vAlign w:val="center"/>
          </w:tcPr>
          <w:p>
            <w:pPr>
              <w:widowControl/>
              <w:jc w:val="center"/>
              <w:rPr>
                <w:rFonts w:ascii="宋体" w:hAnsi="宋体" w:cs="宋体"/>
                <w:b/>
                <w:bCs/>
                <w:color w:val="CCCCCC"/>
                <w:sz w:val="24"/>
                <w:szCs w:val="24"/>
              </w:rPr>
            </w:pPr>
            <w:r>
              <w:rPr>
                <w:rFonts w:hint="eastAsia" w:ascii="宋体" w:hAnsi="宋体" w:cs="宋体"/>
                <w:b/>
                <w:bCs/>
                <w:color w:val="3D3D3D"/>
                <w:kern w:val="0"/>
                <w:sz w:val="24"/>
                <w:szCs w:val="24"/>
              </w:rPr>
              <w:t>所属地区</w:t>
            </w:r>
          </w:p>
        </w:tc>
        <w:tc>
          <w:tcPr>
            <w:tcW w:w="3422" w:type="dxa"/>
            <w:tcBorders>
              <w:top w:val="single" w:color="CCCCCC" w:sz="6" w:space="0"/>
              <w:left w:val="nil"/>
              <w:bottom w:val="single" w:color="CCCCCC" w:sz="6" w:space="0"/>
              <w:right w:val="single" w:color="CCCCCC" w:sz="6" w:space="0"/>
            </w:tcBorders>
            <w:shd w:val="clear" w:color="auto" w:fill="auto"/>
            <w:tcMar>
              <w:left w:w="150" w:type="dxa"/>
              <w:right w:w="0" w:type="dxa"/>
            </w:tcMar>
            <w:vAlign w:val="center"/>
          </w:tcPr>
          <w:p>
            <w:pPr>
              <w:widowControl/>
              <w:jc w:val="both"/>
              <w:rPr>
                <w:rFonts w:hint="eastAsia" w:ascii="宋体" w:hAnsi="宋体" w:eastAsia="宋体" w:cs="宋体"/>
                <w:b/>
                <w:bCs/>
                <w:color w:val="000000"/>
                <w:sz w:val="24"/>
                <w:szCs w:val="24"/>
                <w:lang w:val="en-US" w:eastAsia="zh-CN"/>
              </w:rPr>
            </w:pPr>
            <w:r>
              <w:rPr>
                <w:rFonts w:hint="eastAsia" w:ascii="微软雅黑" w:hAnsi="微软雅黑" w:eastAsia="微软雅黑" w:cs="微软雅黑"/>
                <w:color w:val="auto"/>
                <w:szCs w:val="21"/>
              </w:rPr>
              <w:t>山东省青岛市平度市青岛路106号</w:t>
            </w:r>
          </w:p>
        </w:tc>
        <w:tc>
          <w:tcPr>
            <w:tcW w:w="1709" w:type="dxa"/>
            <w:tcBorders>
              <w:top w:val="single" w:color="CCCCCC" w:sz="6" w:space="0"/>
              <w:left w:val="nil"/>
              <w:bottom w:val="single" w:color="CCCCCC" w:sz="6" w:space="0"/>
              <w:right w:val="single" w:color="CCCCCC" w:sz="6" w:space="0"/>
            </w:tcBorders>
            <w:shd w:val="clear" w:color="auto" w:fill="F9F9F9"/>
            <w:tcMar>
              <w:left w:w="150" w:type="dxa"/>
              <w:right w:w="0" w:type="dxa"/>
            </w:tcMar>
            <w:vAlign w:val="center"/>
          </w:tcPr>
          <w:p>
            <w:pPr>
              <w:widowControl/>
              <w:jc w:val="center"/>
              <w:rPr>
                <w:rFonts w:ascii="宋体" w:hAnsi="宋体" w:cs="宋体"/>
                <w:b/>
                <w:bCs/>
                <w:color w:val="000000"/>
                <w:sz w:val="24"/>
                <w:szCs w:val="24"/>
              </w:rPr>
            </w:pPr>
            <w:r>
              <w:rPr>
                <w:rFonts w:hint="eastAsia" w:ascii="宋体" w:hAnsi="宋体" w:cs="宋体"/>
                <w:b/>
                <w:bCs/>
                <w:color w:val="000000"/>
                <w:kern w:val="0"/>
                <w:sz w:val="24"/>
                <w:szCs w:val="24"/>
              </w:rPr>
              <w:t>发布时间</w:t>
            </w:r>
          </w:p>
        </w:tc>
        <w:tc>
          <w:tcPr>
            <w:tcW w:w="2248" w:type="dxa"/>
            <w:tcBorders>
              <w:top w:val="single" w:color="CCCCCC" w:sz="6" w:space="0"/>
              <w:left w:val="nil"/>
              <w:bottom w:val="single" w:color="CCCCCC" w:sz="6" w:space="0"/>
              <w:right w:val="single" w:color="CCCCCC" w:sz="6" w:space="0"/>
            </w:tcBorders>
            <w:tcMar>
              <w:left w:w="150" w:type="dxa"/>
              <w:right w:w="0" w:type="dxa"/>
            </w:tcMar>
            <w:vAlign w:val="center"/>
          </w:tcPr>
          <w:p>
            <w:pPr>
              <w:widowControl/>
              <w:rPr>
                <w:rFonts w:ascii="宋体" w:hAnsi="宋体" w:cs="宋体"/>
                <w:b/>
                <w:bCs/>
                <w:color w:val="000000"/>
                <w:sz w:val="24"/>
                <w:szCs w:val="24"/>
              </w:rPr>
            </w:pPr>
            <w:r>
              <w:rPr>
                <w:rFonts w:hint="eastAsia" w:ascii="宋体" w:hAnsi="宋体" w:cs="宋体"/>
                <w:b/>
                <w:bCs/>
                <w:color w:val="000000"/>
                <w:sz w:val="24"/>
                <w:szCs w:val="24"/>
              </w:rPr>
              <w:t>202</w:t>
            </w:r>
            <w:r>
              <w:rPr>
                <w:rFonts w:hint="eastAsia" w:ascii="宋体" w:hAnsi="宋体" w:cs="宋体"/>
                <w:b/>
                <w:bCs/>
                <w:color w:val="000000"/>
                <w:sz w:val="24"/>
                <w:szCs w:val="24"/>
                <w:lang w:val="en-US" w:eastAsia="zh-CN"/>
              </w:rPr>
              <w:t>3</w:t>
            </w:r>
            <w:r>
              <w:rPr>
                <w:rFonts w:hint="eastAsia" w:ascii="宋体" w:hAnsi="宋体" w:cs="宋体"/>
                <w:b/>
                <w:bCs/>
                <w:color w:val="000000"/>
                <w:sz w:val="24"/>
                <w:szCs w:val="24"/>
              </w:rPr>
              <w:t>年</w:t>
            </w:r>
            <w:r>
              <w:rPr>
                <w:rFonts w:hint="eastAsia" w:ascii="宋体" w:hAnsi="宋体" w:cs="宋体"/>
                <w:b/>
                <w:bCs/>
                <w:color w:val="000000"/>
                <w:sz w:val="24"/>
                <w:szCs w:val="24"/>
                <w:lang w:val="en-US" w:eastAsia="zh-CN"/>
              </w:rPr>
              <w:t>4</w:t>
            </w:r>
            <w:r>
              <w:rPr>
                <w:rFonts w:hint="eastAsia" w:ascii="宋体" w:hAnsi="宋体" w:cs="宋体"/>
                <w:b/>
                <w:bCs/>
                <w:color w:val="000000"/>
                <w:sz w:val="24"/>
                <w:szCs w:val="24"/>
              </w:rPr>
              <w:t>月</w:t>
            </w:r>
            <w:r>
              <w:rPr>
                <w:rFonts w:hint="eastAsia" w:ascii="宋体" w:hAnsi="宋体" w:cs="宋体"/>
                <w:b/>
                <w:bCs/>
                <w:color w:val="000000"/>
                <w:sz w:val="24"/>
                <w:szCs w:val="24"/>
                <w:lang w:val="en-US" w:eastAsia="zh-CN"/>
              </w:rPr>
              <w:t>4</w:t>
            </w:r>
            <w:r>
              <w:rPr>
                <w:rFonts w:hint="eastAsia" w:ascii="宋体" w:hAnsi="宋体" w:cs="宋体"/>
                <w:b/>
                <w:bCs/>
                <w:color w:val="000000"/>
                <w:sz w:val="24"/>
                <w:szCs w:val="24"/>
              </w:rPr>
              <w:t>日</w:t>
            </w:r>
          </w:p>
        </w:tc>
      </w:tr>
      <w:tr>
        <w:tblPrEx>
          <w:tblLayout w:type="fixed"/>
          <w:tblCellMar>
            <w:top w:w="0" w:type="dxa"/>
            <w:left w:w="0" w:type="dxa"/>
            <w:bottom w:w="0" w:type="dxa"/>
            <w:right w:w="0" w:type="dxa"/>
          </w:tblCellMar>
        </w:tblPrEx>
        <w:trPr>
          <w:trHeight w:val="603" w:hRule="exact"/>
          <w:tblCellSpacing w:w="0" w:type="dxa"/>
          <w:jc w:val="center"/>
        </w:trPr>
        <w:tc>
          <w:tcPr>
            <w:tcW w:w="1281" w:type="dxa"/>
            <w:tcBorders>
              <w:top w:val="nil"/>
              <w:left w:val="single" w:color="CCCCCC" w:sz="6" w:space="0"/>
              <w:bottom w:val="single" w:color="CCCCCC" w:sz="6" w:space="0"/>
              <w:right w:val="single" w:color="CCCCCC" w:sz="6" w:space="0"/>
            </w:tcBorders>
            <w:shd w:val="clear" w:color="auto" w:fill="F9F9F9"/>
            <w:tcMar>
              <w:left w:w="150" w:type="dxa"/>
              <w:right w:w="0" w:type="dxa"/>
            </w:tcMar>
            <w:vAlign w:val="center"/>
          </w:tcPr>
          <w:p>
            <w:pPr>
              <w:widowControl/>
              <w:jc w:val="center"/>
              <w:rPr>
                <w:rFonts w:ascii="宋体" w:hAnsi="宋体" w:cs="宋体"/>
                <w:b/>
                <w:bCs/>
                <w:color w:val="CCCCCC"/>
                <w:sz w:val="24"/>
                <w:szCs w:val="24"/>
              </w:rPr>
            </w:pPr>
            <w:r>
              <w:rPr>
                <w:rFonts w:hint="eastAsia" w:ascii="宋体" w:hAnsi="宋体" w:cs="宋体"/>
                <w:b/>
                <w:bCs/>
                <w:color w:val="3D3D3D"/>
                <w:kern w:val="0"/>
                <w:sz w:val="24"/>
                <w:szCs w:val="24"/>
              </w:rPr>
              <w:t>招标业主</w:t>
            </w:r>
          </w:p>
        </w:tc>
        <w:tc>
          <w:tcPr>
            <w:tcW w:w="7379" w:type="dxa"/>
            <w:gridSpan w:val="3"/>
            <w:tcBorders>
              <w:top w:val="nil"/>
              <w:left w:val="nil"/>
              <w:bottom w:val="single" w:color="CCCCCC" w:sz="6" w:space="0"/>
              <w:right w:val="single" w:color="CCCCCC" w:sz="6" w:space="0"/>
            </w:tcBorders>
            <w:tcMar>
              <w:left w:w="150" w:type="dxa"/>
              <w:right w:w="0" w:type="dxa"/>
            </w:tcMar>
            <w:textDirection w:val="lrTb"/>
            <w:vAlign w:val="center"/>
          </w:tcPr>
          <w:p>
            <w:pPr>
              <w:widowControl/>
              <w:spacing w:line="540" w:lineRule="exact"/>
              <w:ind w:firstLine="420" w:firstLineChars="200"/>
              <w:jc w:val="center"/>
              <w:rPr>
                <w:rFonts w:ascii="宋体" w:hAnsi="宋体" w:cs="宋体"/>
                <w:b/>
                <w:bCs/>
                <w:color w:val="CCCCCC"/>
                <w:sz w:val="24"/>
                <w:szCs w:val="24"/>
              </w:rPr>
            </w:pPr>
            <w:r>
              <w:rPr>
                <w:rFonts w:hint="eastAsia" w:ascii="微软雅黑" w:hAnsi="微软雅黑" w:eastAsia="微软雅黑" w:cs="微软雅黑"/>
                <w:color w:val="auto"/>
                <w:kern w:val="0"/>
                <w:szCs w:val="21"/>
                <w:shd w:val="clear" w:color="auto" w:fill="FFFFFF"/>
              </w:rPr>
              <w:t>住商肥料（青岛）有限公司</w:t>
            </w:r>
            <w:r>
              <w:rPr>
                <w:rFonts w:hint="eastAsia" w:ascii="微软雅黑" w:hAnsi="微软雅黑" w:eastAsia="微软雅黑" w:cs="微软雅黑"/>
                <w:color w:val="auto"/>
                <w:kern w:val="0"/>
                <w:szCs w:val="21"/>
                <w:shd w:val="clear" w:color="auto" w:fill="FFFFFF"/>
              </w:rPr>
              <w:fldChar w:fldCharType="begin"/>
            </w:r>
            <w:r>
              <w:rPr>
                <w:rFonts w:hint="eastAsia" w:ascii="微软雅黑" w:hAnsi="微软雅黑" w:eastAsia="微软雅黑" w:cs="微软雅黑"/>
                <w:color w:val="auto"/>
                <w:kern w:val="0"/>
                <w:szCs w:val="21"/>
                <w:shd w:val="clear" w:color="auto" w:fill="FFFFFF"/>
              </w:rPr>
              <w:instrText xml:space="preserve"> HYPERLINK "http://search.bidcenter.com.cn/search?keywords=青岛碱业发展有限公司" \t "http://www.bidcenter.com.cn/_blank" </w:instrText>
            </w:r>
            <w:r>
              <w:rPr>
                <w:rFonts w:hint="eastAsia" w:ascii="微软雅黑" w:hAnsi="微软雅黑" w:eastAsia="微软雅黑" w:cs="微软雅黑"/>
                <w:color w:val="auto"/>
                <w:kern w:val="0"/>
                <w:szCs w:val="21"/>
                <w:shd w:val="clear" w:color="auto" w:fill="FFFFFF"/>
              </w:rPr>
              <w:fldChar w:fldCharType="separate"/>
            </w:r>
            <w:r>
              <w:rPr>
                <w:rFonts w:hint="eastAsia" w:ascii="微软雅黑" w:hAnsi="微软雅黑" w:eastAsia="微软雅黑" w:cs="微软雅黑"/>
                <w:color w:val="auto"/>
                <w:kern w:val="0"/>
                <w:szCs w:val="21"/>
                <w:shd w:val="clear" w:color="auto" w:fill="FFFFFF"/>
              </w:rPr>
              <w:fldChar w:fldCharType="end"/>
            </w:r>
          </w:p>
        </w:tc>
      </w:tr>
    </w:tbl>
    <w:p>
      <w:pPr>
        <w:pStyle w:val="6"/>
        <w:spacing w:line="500" w:lineRule="exact"/>
        <w:ind w:firstLine="560" w:firstLineChars="200"/>
        <w:jc w:val="both"/>
        <w:rPr>
          <w:rFonts w:ascii="宋体" w:hAnsi="宋体" w:cs="宋体"/>
          <w:color w:val="000000"/>
          <w:sz w:val="28"/>
          <w:szCs w:val="28"/>
        </w:rPr>
      </w:pPr>
      <w:r>
        <w:rPr>
          <w:rFonts w:hint="eastAsia" w:ascii="宋体" w:hAnsi="宋体" w:cs="宋体"/>
          <w:color w:val="000000"/>
          <w:sz w:val="28"/>
          <w:szCs w:val="28"/>
          <w:shd w:val="clear" w:color="auto" w:fill="FFFFFF"/>
        </w:rPr>
        <w:t>公告标题：生产用原料</w:t>
      </w:r>
      <w:r>
        <w:rPr>
          <w:rStyle w:val="8"/>
          <w:rFonts w:hint="eastAsia" w:ascii="宋体" w:hAnsi="宋体" w:cs="宋体"/>
          <w:sz w:val="28"/>
          <w:szCs w:val="28"/>
          <w:shd w:val="clear" w:color="auto" w:fill="FFFFFF"/>
        </w:rPr>
        <w:t>招标</w:t>
      </w:r>
      <w:r>
        <w:rPr>
          <w:rFonts w:hint="eastAsia" w:ascii="宋体" w:hAnsi="宋体" w:cs="宋体"/>
          <w:color w:val="000000"/>
          <w:sz w:val="28"/>
          <w:szCs w:val="28"/>
          <w:shd w:val="clear" w:color="auto" w:fill="FFFFFF"/>
        </w:rPr>
        <w:t>公告</w:t>
      </w:r>
    </w:p>
    <w:p>
      <w:pPr>
        <w:pStyle w:val="6"/>
        <w:spacing w:line="500" w:lineRule="exact"/>
        <w:ind w:firstLine="560" w:firstLineChars="200"/>
        <w:jc w:val="both"/>
        <w:rPr>
          <w:rFonts w:ascii="宋体" w:hAnsi="宋体" w:cs="宋体"/>
          <w:strike/>
          <w:color w:val="000000"/>
          <w:sz w:val="28"/>
          <w:szCs w:val="28"/>
        </w:rPr>
      </w:pPr>
      <w:r>
        <w:rPr>
          <w:rFonts w:hint="eastAsia" w:ascii="宋体" w:hAnsi="宋体" w:cs="宋体"/>
          <w:color w:val="000000"/>
          <w:sz w:val="28"/>
          <w:szCs w:val="28"/>
          <w:shd w:val="clear" w:color="auto" w:fill="FFFFFF"/>
        </w:rPr>
        <w:t>公告内容：</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我公司现对外招标，采购生产用原料：尿素</w:t>
      </w:r>
      <w:r>
        <w:rPr>
          <w:rFonts w:hint="eastAsia" w:ascii="宋体" w:hAnsi="宋体"/>
          <w:color w:val="000000"/>
          <w:sz w:val="28"/>
          <w:szCs w:val="28"/>
          <w:lang w:eastAsia="zh-CN"/>
        </w:rPr>
        <w:t>、</w:t>
      </w:r>
      <w:r>
        <w:rPr>
          <w:rFonts w:hint="eastAsia" w:ascii="宋体" w:hAnsi="宋体"/>
          <w:color w:val="000000"/>
          <w:sz w:val="28"/>
          <w:szCs w:val="28"/>
        </w:rPr>
        <w:t>硫酸铵</w:t>
      </w:r>
      <w:r>
        <w:rPr>
          <w:rFonts w:hint="eastAsia" w:ascii="宋体" w:hAnsi="宋体"/>
          <w:color w:val="000000"/>
          <w:sz w:val="28"/>
          <w:szCs w:val="28"/>
          <w:lang w:eastAsia="zh-CN"/>
        </w:rPr>
        <w:t>、</w:t>
      </w:r>
      <w:r>
        <w:rPr>
          <w:rFonts w:hint="eastAsia" w:ascii="宋体" w:hAnsi="宋体"/>
          <w:color w:val="000000"/>
          <w:sz w:val="28"/>
          <w:szCs w:val="28"/>
          <w:lang w:val="en-US" w:eastAsia="zh-CN"/>
        </w:rPr>
        <w:t>氯化铵、</w:t>
      </w:r>
      <w:r>
        <w:rPr>
          <w:rFonts w:hint="eastAsia" w:ascii="宋体" w:hAnsi="宋体"/>
          <w:color w:val="000000"/>
          <w:sz w:val="28"/>
          <w:szCs w:val="28"/>
        </w:rPr>
        <w:t>磷酸一铵</w:t>
      </w:r>
      <w:r>
        <w:rPr>
          <w:rFonts w:hint="eastAsia" w:ascii="宋体" w:hAnsi="宋体"/>
          <w:color w:val="000000"/>
          <w:sz w:val="28"/>
          <w:szCs w:val="28"/>
          <w:lang w:eastAsia="zh-CN"/>
        </w:rPr>
        <w:t>、</w:t>
      </w:r>
      <w:r>
        <w:rPr>
          <w:rFonts w:hint="eastAsia" w:ascii="宋体" w:hAnsi="宋体"/>
          <w:color w:val="000000"/>
          <w:sz w:val="28"/>
          <w:szCs w:val="28"/>
        </w:rPr>
        <w:t>磷酸二铵</w:t>
      </w:r>
      <w:r>
        <w:rPr>
          <w:rFonts w:hint="eastAsia" w:ascii="宋体" w:hAnsi="宋体"/>
          <w:color w:val="000000"/>
          <w:sz w:val="28"/>
          <w:szCs w:val="28"/>
          <w:lang w:eastAsia="zh-CN"/>
        </w:rPr>
        <w:t>、</w:t>
      </w:r>
      <w:r>
        <w:rPr>
          <w:rFonts w:hint="eastAsia" w:ascii="宋体" w:hAnsi="宋体"/>
          <w:color w:val="000000"/>
          <w:sz w:val="28"/>
          <w:szCs w:val="28"/>
          <w:lang w:val="en-US" w:eastAsia="zh-CN"/>
        </w:rPr>
        <w:t>硫酸钾、氯化钾、硼酸、硫酸镁、氧化锌</w:t>
      </w:r>
      <w:r>
        <w:rPr>
          <w:rFonts w:hint="eastAsia" w:ascii="宋体" w:hAnsi="宋体"/>
          <w:color w:val="000000"/>
          <w:sz w:val="28"/>
          <w:szCs w:val="28"/>
        </w:rPr>
        <w:t>等，欢迎合格供应商前来投标。</w:t>
      </w:r>
    </w:p>
    <w:p>
      <w:pPr>
        <w:numPr>
          <w:ilvl w:val="0"/>
          <w:numId w:val="1"/>
        </w:num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招标项目名称、质量、数量要求：</w:t>
      </w:r>
    </w:p>
    <w:tbl>
      <w:tblPr>
        <w:tblStyle w:val="9"/>
        <w:tblW w:w="10534" w:type="dxa"/>
        <w:jc w:val="center"/>
        <w:tblInd w:w="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2"/>
        <w:gridCol w:w="924"/>
        <w:gridCol w:w="4891"/>
        <w:gridCol w:w="1439"/>
        <w:gridCol w:w="1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jc w:val="center"/>
        </w:trPr>
        <w:tc>
          <w:tcPr>
            <w:tcW w:w="1332" w:type="dxa"/>
            <w:vAlign w:val="center"/>
          </w:tcPr>
          <w:p>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产品名称</w:t>
            </w:r>
          </w:p>
        </w:tc>
        <w:tc>
          <w:tcPr>
            <w:tcW w:w="924" w:type="dxa"/>
            <w:vAlign w:val="center"/>
          </w:tcPr>
          <w:p>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招标数量/吨</w:t>
            </w:r>
          </w:p>
        </w:tc>
        <w:tc>
          <w:tcPr>
            <w:tcW w:w="4891" w:type="dxa"/>
            <w:vAlign w:val="center"/>
          </w:tcPr>
          <w:p>
            <w:pPr>
              <w:widowControl/>
              <w:jc w:val="center"/>
              <w:rPr>
                <w:sz w:val="21"/>
                <w:szCs w:val="21"/>
                <w:highlight w:val="none"/>
              </w:rPr>
            </w:pPr>
            <w:r>
              <w:rPr>
                <w:rFonts w:hint="eastAsia" w:ascii="宋体" w:hAnsi="宋体" w:cs="宋体"/>
                <w:color w:val="000000"/>
                <w:kern w:val="0"/>
                <w:sz w:val="21"/>
                <w:szCs w:val="21"/>
                <w:highlight w:val="none"/>
              </w:rPr>
              <w:t>规  格</w:t>
            </w:r>
          </w:p>
        </w:tc>
        <w:tc>
          <w:tcPr>
            <w:tcW w:w="1439" w:type="dxa"/>
            <w:vAlign w:val="center"/>
          </w:tcPr>
          <w:p>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包装方式</w:t>
            </w:r>
          </w:p>
          <w:p>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（吨包优先）</w:t>
            </w:r>
          </w:p>
        </w:tc>
        <w:tc>
          <w:tcPr>
            <w:tcW w:w="1948" w:type="dxa"/>
          </w:tcPr>
          <w:p>
            <w:pPr>
              <w:widowControl/>
              <w:jc w:val="center"/>
              <w:rPr>
                <w:rFonts w:hint="eastAsia" w:ascii="宋体" w:hAnsi="宋体" w:cs="宋体"/>
                <w:color w:val="000000"/>
                <w:kern w:val="0"/>
                <w:szCs w:val="21"/>
                <w:highlight w:val="none"/>
              </w:rPr>
            </w:pPr>
            <w:r>
              <w:rPr>
                <w:rFonts w:hint="eastAsia" w:ascii="宋体" w:hAnsi="宋体" w:cs="宋体"/>
                <w:color w:val="000000"/>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exact"/>
          <w:jc w:val="center"/>
        </w:trPr>
        <w:tc>
          <w:tcPr>
            <w:tcW w:w="1332"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普通尿素</w:t>
            </w:r>
          </w:p>
        </w:tc>
        <w:tc>
          <w:tcPr>
            <w:tcW w:w="924"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lang w:val="en-US" w:eastAsia="zh-CN"/>
              </w:rPr>
              <w:t>20</w:t>
            </w:r>
            <w:r>
              <w:rPr>
                <w:rFonts w:hint="eastAsia" w:ascii="宋体" w:hAnsi="宋体" w:cs="宋体"/>
                <w:color w:val="auto"/>
                <w:kern w:val="0"/>
                <w:szCs w:val="21"/>
                <w:highlight w:val="none"/>
              </w:rPr>
              <w:t>00</w:t>
            </w:r>
          </w:p>
        </w:tc>
        <w:tc>
          <w:tcPr>
            <w:tcW w:w="4891" w:type="dxa"/>
            <w:vAlign w:val="center"/>
          </w:tcPr>
          <w:p>
            <w:pPr>
              <w:widowControl/>
              <w:jc w:val="left"/>
              <w:rPr>
                <w:color w:val="auto"/>
                <w:sz w:val="21"/>
                <w:szCs w:val="21"/>
                <w:highlight w:val="none"/>
              </w:rPr>
            </w:pPr>
            <w:r>
              <w:rPr>
                <w:rFonts w:hint="eastAsia" w:ascii="宋体" w:hAnsi="宋体" w:cs="宋体"/>
                <w:color w:val="auto"/>
                <w:kern w:val="0"/>
                <w:sz w:val="21"/>
                <w:szCs w:val="21"/>
                <w:highlight w:val="none"/>
              </w:rPr>
              <w:t>N≥46.0%，缩二脲≤1.0%，水分≤0.5%，白色球状， 粒度</w:t>
            </w:r>
            <w:r>
              <w:rPr>
                <w:rFonts w:ascii="宋体" w:hAnsi="宋体" w:cs="宋体"/>
                <w:color w:val="auto"/>
                <w:kern w:val="0"/>
                <w:sz w:val="21"/>
                <w:szCs w:val="21"/>
                <w:highlight w:val="none"/>
              </w:rPr>
              <w:t xml:space="preserve"> 0.85-2.0</w:t>
            </w:r>
            <w:r>
              <w:rPr>
                <w:rFonts w:hint="eastAsia" w:ascii="宋体" w:hAnsi="宋体" w:cs="宋体"/>
                <w:color w:val="auto"/>
                <w:kern w:val="0"/>
                <w:sz w:val="21"/>
                <w:szCs w:val="21"/>
                <w:highlight w:val="none"/>
              </w:rPr>
              <w:t>mm</w:t>
            </w:r>
            <w:r>
              <w:rPr>
                <w:rFonts w:hint="eastAsia" w:ascii="宋体" w:hAnsi="宋体"/>
                <w:color w:val="auto"/>
                <w:sz w:val="21"/>
                <w:szCs w:val="21"/>
                <w:highlight w:val="none"/>
              </w:rPr>
              <w:t>≥9</w:t>
            </w:r>
            <w:r>
              <w:rPr>
                <w:rFonts w:ascii="宋体" w:hAnsi="宋体"/>
                <w:color w:val="auto"/>
                <w:sz w:val="21"/>
                <w:szCs w:val="21"/>
                <w:highlight w:val="none"/>
              </w:rPr>
              <w:t>0%</w:t>
            </w:r>
          </w:p>
        </w:tc>
        <w:tc>
          <w:tcPr>
            <w:tcW w:w="1439"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吨包</w:t>
            </w:r>
          </w:p>
        </w:tc>
        <w:tc>
          <w:tcPr>
            <w:tcW w:w="1948" w:type="dxa"/>
            <w:vMerge w:val="restart"/>
          </w:tcPr>
          <w:p>
            <w:pPr>
              <w:widowControl/>
              <w:rPr>
                <w:rFonts w:ascii="宋体" w:hAnsi="宋体" w:cs="宋体"/>
                <w:color w:val="auto"/>
                <w:kern w:val="0"/>
                <w:szCs w:val="21"/>
                <w:highlight w:val="none"/>
              </w:rPr>
            </w:pPr>
          </w:p>
          <w:p>
            <w:pPr>
              <w:widowControl/>
              <w:rPr>
                <w:rFonts w:hint="eastAsia" w:ascii="宋体" w:hAnsi="宋体" w:cs="宋体"/>
                <w:color w:val="auto"/>
                <w:kern w:val="0"/>
                <w:szCs w:val="21"/>
                <w:highlight w:val="none"/>
              </w:rPr>
            </w:pPr>
            <w:r>
              <w:rPr>
                <w:rFonts w:hint="eastAsia" w:ascii="宋体" w:hAnsi="宋体" w:cs="宋体"/>
                <w:color w:val="auto"/>
                <w:kern w:val="0"/>
                <w:szCs w:val="21"/>
                <w:highlight w:val="none"/>
              </w:rPr>
              <w:t>汞</w:t>
            </w:r>
            <w:r>
              <w:rPr>
                <w:rFonts w:ascii="宋体" w:hAnsi="宋体" w:cs="宋体"/>
                <w:color w:val="auto"/>
                <w:kern w:val="0"/>
                <w:szCs w:val="21"/>
                <w:highlight w:val="none"/>
              </w:rPr>
              <w:t>Hg</w:t>
            </w:r>
            <w:r>
              <w:rPr>
                <w:rFonts w:hint="eastAsia" w:ascii="宋体" w:hAnsi="宋体" w:cs="宋体"/>
                <w:color w:val="auto"/>
                <w:kern w:val="0"/>
                <w:szCs w:val="21"/>
                <w:highlight w:val="none"/>
              </w:rPr>
              <w:t>≤5</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mg/kg</w:t>
            </w:r>
          </w:p>
          <w:p>
            <w:pPr>
              <w:widowControl/>
              <w:rPr>
                <w:rFonts w:hint="eastAsia" w:ascii="宋体" w:hAnsi="宋体" w:cs="宋体"/>
                <w:color w:val="auto"/>
                <w:kern w:val="0"/>
                <w:szCs w:val="21"/>
                <w:highlight w:val="none"/>
              </w:rPr>
            </w:pPr>
            <w:r>
              <w:rPr>
                <w:rFonts w:hint="eastAsia" w:ascii="宋体" w:hAnsi="宋体" w:cs="宋体"/>
                <w:color w:val="auto"/>
                <w:kern w:val="0"/>
                <w:szCs w:val="21"/>
                <w:highlight w:val="none"/>
              </w:rPr>
              <w:t>砷A</w:t>
            </w:r>
            <w:r>
              <w:rPr>
                <w:rFonts w:ascii="宋体" w:hAnsi="宋体" w:cs="宋体"/>
                <w:color w:val="auto"/>
                <w:kern w:val="0"/>
                <w:szCs w:val="21"/>
                <w:highlight w:val="none"/>
              </w:rPr>
              <w:t>s</w:t>
            </w:r>
            <w:r>
              <w:rPr>
                <w:rFonts w:hint="eastAsia" w:ascii="宋体" w:hAnsi="宋体" w:cs="宋体"/>
                <w:color w:val="auto"/>
                <w:kern w:val="0"/>
                <w:szCs w:val="21"/>
                <w:highlight w:val="none"/>
              </w:rPr>
              <w:t>≤10</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mg/kg</w:t>
            </w:r>
          </w:p>
          <w:p>
            <w:pPr>
              <w:widowControl/>
              <w:rPr>
                <w:rFonts w:hint="eastAsia" w:ascii="宋体" w:hAnsi="宋体" w:cs="宋体"/>
                <w:color w:val="auto"/>
                <w:kern w:val="0"/>
                <w:szCs w:val="21"/>
                <w:highlight w:val="none"/>
              </w:rPr>
            </w:pPr>
            <w:r>
              <w:rPr>
                <w:rFonts w:hint="eastAsia" w:ascii="宋体" w:hAnsi="宋体" w:cs="宋体"/>
                <w:color w:val="auto"/>
                <w:kern w:val="0"/>
                <w:szCs w:val="21"/>
                <w:highlight w:val="none"/>
              </w:rPr>
              <w:t>镉Cd≤10</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mg/kg</w:t>
            </w:r>
          </w:p>
          <w:p>
            <w:pPr>
              <w:widowControl/>
              <w:rPr>
                <w:rFonts w:hint="eastAsia" w:ascii="宋体" w:hAnsi="宋体" w:cs="宋体"/>
                <w:color w:val="auto"/>
                <w:kern w:val="0"/>
                <w:szCs w:val="21"/>
                <w:highlight w:val="none"/>
              </w:rPr>
            </w:pPr>
            <w:r>
              <w:rPr>
                <w:rFonts w:hint="eastAsia" w:ascii="宋体" w:hAnsi="宋体" w:cs="宋体"/>
                <w:color w:val="auto"/>
                <w:kern w:val="0"/>
                <w:szCs w:val="21"/>
                <w:highlight w:val="none"/>
              </w:rPr>
              <w:t>铅Pb≤50</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mg/kg</w:t>
            </w:r>
          </w:p>
          <w:p>
            <w:pPr>
              <w:widowControl/>
              <w:rPr>
                <w:rFonts w:ascii="宋体" w:hAnsi="宋体" w:cs="宋体"/>
                <w:color w:val="auto"/>
                <w:kern w:val="0"/>
                <w:szCs w:val="21"/>
                <w:highlight w:val="none"/>
              </w:rPr>
            </w:pPr>
            <w:r>
              <w:rPr>
                <w:rFonts w:hint="eastAsia" w:ascii="宋体" w:hAnsi="宋体" w:cs="宋体"/>
                <w:color w:val="auto"/>
                <w:kern w:val="0"/>
                <w:szCs w:val="21"/>
                <w:highlight w:val="none"/>
              </w:rPr>
              <w:t>铬Cr≤50</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mg/kg</w:t>
            </w:r>
          </w:p>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除上述重金属限量之外，其他有毒有害物</w:t>
            </w:r>
          </w:p>
          <w:p>
            <w:pPr>
              <w:widowControl/>
              <w:rPr>
                <w:rFonts w:ascii="宋体" w:hAnsi="宋体" w:cs="宋体"/>
                <w:color w:val="auto"/>
                <w:kern w:val="0"/>
                <w:sz w:val="22"/>
                <w:highlight w:val="none"/>
              </w:rPr>
            </w:pPr>
            <w:r>
              <w:rPr>
                <w:rFonts w:hint="eastAsia" w:ascii="宋体" w:hAnsi="宋体" w:cs="宋体"/>
                <w:color w:val="auto"/>
                <w:kern w:val="0"/>
                <w:sz w:val="22"/>
                <w:highlight w:val="none"/>
              </w:rPr>
              <w:t>质的限量执行</w:t>
            </w:r>
          </w:p>
          <w:p>
            <w:pPr>
              <w:widowControl/>
              <w:rPr>
                <w:rFonts w:hint="eastAsia" w:ascii="宋体" w:hAnsi="宋体" w:cs="宋体"/>
                <w:color w:val="auto"/>
                <w:kern w:val="0"/>
                <w:sz w:val="22"/>
                <w:highlight w:val="none"/>
              </w:rPr>
            </w:pPr>
            <w:r>
              <w:rPr>
                <w:rFonts w:hint="eastAsia" w:ascii="宋体" w:hAnsi="宋体" w:cs="宋体"/>
                <w:color w:val="auto"/>
                <w:kern w:val="0"/>
                <w:sz w:val="22"/>
                <w:highlight w:val="none"/>
              </w:rPr>
              <w:t>GB38400-2019。</w:t>
            </w:r>
          </w:p>
          <w:p>
            <w:pPr>
              <w:widowControl/>
              <w:rPr>
                <w:rFonts w:hint="eastAsia" w:ascii="宋体" w:hAnsi="宋体" w:cs="宋体"/>
                <w:color w:val="auto"/>
                <w:kern w:val="0"/>
                <w:sz w:val="22"/>
                <w:highlight w:val="none"/>
              </w:rPr>
            </w:pPr>
          </w:p>
          <w:p>
            <w:pPr>
              <w:widowControl/>
              <w:rPr>
                <w:rFonts w:hint="eastAsia" w:ascii="宋体" w:hAnsi="宋体" w:cs="宋体"/>
                <w:color w:val="auto"/>
                <w:kern w:val="0"/>
                <w:sz w:val="22"/>
                <w:highlight w:val="none"/>
              </w:rPr>
            </w:pPr>
          </w:p>
          <w:p>
            <w:pPr>
              <w:widowControl/>
              <w:jc w:val="left"/>
              <w:rPr>
                <w:rFonts w:hint="eastAsia" w:ascii="宋体" w:hAnsi="宋体" w:eastAsia="宋体" w:cs="宋体"/>
                <w:color w:val="auto"/>
                <w:kern w:val="0"/>
                <w:sz w:val="22"/>
                <w:highlight w:val="none"/>
                <w:lang w:val="en-US" w:eastAsia="zh-CN"/>
              </w:rPr>
            </w:pPr>
            <w:r>
              <w:rPr>
                <w:rFonts w:hint="eastAsia" w:ascii="宋体" w:hAnsi="宋体" w:cs="宋体"/>
                <w:b/>
                <w:bCs/>
                <w:color w:val="0000FF"/>
                <w:kern w:val="0"/>
                <w:sz w:val="22"/>
                <w:highlight w:val="none"/>
                <w:lang w:val="en-US" w:eastAsia="zh-CN"/>
              </w:rPr>
              <w:t>投标时要注明吨包是一次性或是有下料口</w:t>
            </w:r>
            <w:r>
              <w:rPr>
                <w:rFonts w:hint="eastAsia" w:ascii="宋体" w:hAnsi="宋体" w:cs="宋体"/>
                <w:color w:val="auto"/>
                <w:kern w:val="0"/>
                <w:sz w:val="22"/>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exact"/>
          <w:jc w:val="center"/>
        </w:trPr>
        <w:tc>
          <w:tcPr>
            <w:tcW w:w="1332" w:type="dxa"/>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大颗粒尿素</w:t>
            </w:r>
          </w:p>
        </w:tc>
        <w:tc>
          <w:tcPr>
            <w:tcW w:w="924" w:type="dxa"/>
            <w:vAlign w:val="center"/>
          </w:tcPr>
          <w:p>
            <w:pPr>
              <w:widowControl/>
              <w:jc w:val="center"/>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800</w:t>
            </w:r>
          </w:p>
        </w:tc>
        <w:tc>
          <w:tcPr>
            <w:tcW w:w="4891" w:type="dxa"/>
            <w:vAlign w:val="center"/>
          </w:tcPr>
          <w:p>
            <w:pPr>
              <w:widowControl/>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N≥46.0%，缩二脲≤1.0%，水分≤0.5%，白色球状， 粒度</w:t>
            </w:r>
            <w:r>
              <w:rPr>
                <w:rFonts w:ascii="宋体" w:hAnsi="宋体" w:cs="宋体"/>
                <w:color w:val="auto"/>
                <w:kern w:val="0"/>
                <w:sz w:val="21"/>
                <w:szCs w:val="21"/>
                <w:highlight w:val="none"/>
              </w:rPr>
              <w:t>2</w:t>
            </w:r>
            <w:r>
              <w:rPr>
                <w:rFonts w:hint="eastAsia" w:ascii="宋体" w:hAnsi="宋体" w:cs="宋体"/>
                <w:color w:val="auto"/>
                <w:kern w:val="0"/>
                <w:sz w:val="21"/>
                <w:szCs w:val="21"/>
                <w:highlight w:val="none"/>
              </w:rPr>
              <w:t>.</w:t>
            </w:r>
            <w:r>
              <w:rPr>
                <w:rFonts w:ascii="宋体" w:hAnsi="宋体" w:cs="宋体"/>
                <w:color w:val="auto"/>
                <w:kern w:val="0"/>
                <w:sz w:val="21"/>
                <w:szCs w:val="21"/>
                <w:highlight w:val="none"/>
              </w:rPr>
              <w:t>0-4.75</w:t>
            </w:r>
            <w:r>
              <w:rPr>
                <w:rFonts w:hint="eastAsia" w:ascii="宋体" w:hAnsi="宋体" w:cs="宋体"/>
                <w:color w:val="auto"/>
                <w:kern w:val="0"/>
                <w:sz w:val="21"/>
                <w:szCs w:val="21"/>
                <w:highlight w:val="none"/>
              </w:rPr>
              <w:t>mm</w:t>
            </w:r>
            <w:r>
              <w:rPr>
                <w:rFonts w:hint="eastAsia" w:ascii="宋体" w:hAnsi="宋体"/>
                <w:color w:val="auto"/>
                <w:sz w:val="21"/>
                <w:szCs w:val="21"/>
                <w:highlight w:val="none"/>
              </w:rPr>
              <w:t>≥9</w:t>
            </w:r>
            <w:r>
              <w:rPr>
                <w:rFonts w:ascii="宋体" w:hAnsi="宋体"/>
                <w:color w:val="auto"/>
                <w:sz w:val="21"/>
                <w:szCs w:val="21"/>
                <w:highlight w:val="none"/>
              </w:rPr>
              <w:t>0%</w:t>
            </w:r>
          </w:p>
        </w:tc>
        <w:tc>
          <w:tcPr>
            <w:tcW w:w="1439" w:type="dxa"/>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50kg或吨包</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7" w:hRule="exact"/>
          <w:jc w:val="center"/>
        </w:trPr>
        <w:tc>
          <w:tcPr>
            <w:tcW w:w="1332"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硫酸铵</w:t>
            </w:r>
          </w:p>
        </w:tc>
        <w:tc>
          <w:tcPr>
            <w:tcW w:w="924"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lang w:val="en-US" w:eastAsia="zh-CN"/>
              </w:rPr>
              <w:t>100</w:t>
            </w:r>
            <w:r>
              <w:rPr>
                <w:rFonts w:hint="eastAsia" w:ascii="宋体" w:hAnsi="宋体" w:cs="宋体"/>
                <w:color w:val="auto"/>
                <w:kern w:val="0"/>
                <w:szCs w:val="21"/>
                <w:highlight w:val="none"/>
              </w:rPr>
              <w:t>0</w:t>
            </w:r>
          </w:p>
        </w:tc>
        <w:tc>
          <w:tcPr>
            <w:tcW w:w="4891" w:type="dxa"/>
            <w:vAlign w:val="center"/>
          </w:tcPr>
          <w:p>
            <w:pPr>
              <w:widowControl/>
              <w:jc w:val="left"/>
              <w:rPr>
                <w:color w:val="auto"/>
                <w:sz w:val="21"/>
                <w:szCs w:val="21"/>
                <w:highlight w:val="none"/>
              </w:rPr>
            </w:pPr>
            <w:r>
              <w:rPr>
                <w:rFonts w:hint="eastAsia" w:ascii="宋体" w:hAnsi="宋体" w:cs="宋体"/>
                <w:color w:val="auto"/>
                <w:kern w:val="0"/>
                <w:sz w:val="21"/>
                <w:szCs w:val="21"/>
                <w:highlight w:val="none"/>
              </w:rPr>
              <w:t>N≥20.5%,水分≤</w:t>
            </w:r>
            <w:r>
              <w:rPr>
                <w:rFonts w:hint="eastAsia" w:ascii="宋体" w:hAnsi="宋体" w:cs="宋体"/>
                <w:color w:val="auto"/>
                <w:kern w:val="0"/>
                <w:sz w:val="21"/>
                <w:szCs w:val="21"/>
                <w:highlight w:val="none"/>
                <w:lang w:val="en-US" w:eastAsia="zh-CN"/>
              </w:rPr>
              <w:t>0.5</w:t>
            </w:r>
            <w:r>
              <w:rPr>
                <w:rFonts w:hint="eastAsia" w:ascii="宋体" w:hAnsi="宋体" w:cs="宋体"/>
                <w:color w:val="auto"/>
                <w:kern w:val="0"/>
                <w:sz w:val="21"/>
                <w:szCs w:val="21"/>
                <w:highlight w:val="none"/>
              </w:rPr>
              <w:t>%， 白色粉状/晶体，</w:t>
            </w:r>
            <w:r>
              <w:rPr>
                <w:rFonts w:hint="eastAsia" w:ascii="宋体" w:hAnsi="宋体" w:cs="宋体"/>
                <w:color w:val="auto"/>
                <w:kern w:val="0"/>
                <w:sz w:val="21"/>
                <w:szCs w:val="21"/>
                <w:highlight w:val="none"/>
                <w:lang w:val="en-US" w:eastAsia="zh-CN"/>
              </w:rPr>
              <w:t>己内酰胺</w:t>
            </w:r>
            <w:r>
              <w:rPr>
                <w:rFonts w:hint="eastAsia" w:ascii="宋体" w:hAnsi="宋体" w:cs="宋体"/>
                <w:color w:val="auto"/>
                <w:kern w:val="0"/>
                <w:sz w:val="21"/>
                <w:szCs w:val="21"/>
                <w:highlight w:val="none"/>
              </w:rPr>
              <w:t>副产，无异味</w:t>
            </w:r>
          </w:p>
        </w:tc>
        <w:tc>
          <w:tcPr>
            <w:tcW w:w="1439"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吨袋</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7" w:hRule="exact"/>
          <w:jc w:val="center"/>
        </w:trPr>
        <w:tc>
          <w:tcPr>
            <w:tcW w:w="1332" w:type="dxa"/>
            <w:vAlign w:val="center"/>
          </w:tcPr>
          <w:p>
            <w:pPr>
              <w:widowControl/>
              <w:jc w:val="center"/>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氯化铵</w:t>
            </w:r>
          </w:p>
        </w:tc>
        <w:tc>
          <w:tcPr>
            <w:tcW w:w="924" w:type="dxa"/>
            <w:vAlign w:val="center"/>
          </w:tcPr>
          <w:p>
            <w:pPr>
              <w:widowControl/>
              <w:jc w:val="center"/>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300</w:t>
            </w:r>
          </w:p>
        </w:tc>
        <w:tc>
          <w:tcPr>
            <w:tcW w:w="4891" w:type="dxa"/>
            <w:vAlign w:val="center"/>
          </w:tcPr>
          <w:p>
            <w:pPr>
              <w:widowControl/>
              <w:jc w:val="left"/>
              <w:rPr>
                <w:rFonts w:hint="eastAsia" w:ascii="宋体" w:hAnsi="宋体" w:cs="宋体"/>
                <w:color w:val="auto"/>
                <w:kern w:val="0"/>
                <w:sz w:val="21"/>
                <w:szCs w:val="21"/>
                <w:highlight w:val="none"/>
              </w:rPr>
            </w:pPr>
            <w:r>
              <w:rPr>
                <w:rFonts w:hint="eastAsia" w:ascii="宋体" w:hAnsi="宋体" w:eastAsia="宋体" w:cs="宋体"/>
                <w:color w:val="auto"/>
                <w:sz w:val="21"/>
                <w:szCs w:val="21"/>
                <w:highlight w:val="none"/>
                <w:lang w:val="en-US" w:eastAsia="zh-CN"/>
              </w:rPr>
              <w:t>氮（N）</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val="en-US" w:eastAsia="zh-CN"/>
              </w:rPr>
              <w:t>25.4%，</w:t>
            </w:r>
            <w:r>
              <w:rPr>
                <w:rFonts w:hint="eastAsia" w:ascii="宋体" w:hAnsi="宋体" w:cs="宋体"/>
                <w:color w:val="auto"/>
                <w:kern w:val="0"/>
                <w:sz w:val="21"/>
                <w:szCs w:val="21"/>
                <w:highlight w:val="none"/>
              </w:rPr>
              <w:t>水分≤</w:t>
            </w:r>
            <w:r>
              <w:rPr>
                <w:rFonts w:hint="eastAsia" w:ascii="宋体" w:hAnsi="宋体" w:cs="宋体"/>
                <w:color w:val="auto"/>
                <w:kern w:val="0"/>
                <w:sz w:val="21"/>
                <w:szCs w:val="21"/>
                <w:highlight w:val="none"/>
                <w:lang w:val="en-US" w:eastAsia="zh-CN"/>
              </w:rPr>
              <w:t>0.5</w:t>
            </w:r>
            <w:r>
              <w:rPr>
                <w:rFonts w:hint="eastAsia" w:ascii="宋体" w:hAnsi="宋体" w:cs="宋体"/>
                <w:color w:val="auto"/>
                <w:kern w:val="0"/>
                <w:sz w:val="21"/>
                <w:szCs w:val="21"/>
                <w:highlight w:val="none"/>
              </w:rPr>
              <w:t>%</w:t>
            </w:r>
          </w:p>
        </w:tc>
        <w:tc>
          <w:tcPr>
            <w:tcW w:w="1439" w:type="dxa"/>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吨袋</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7" w:hRule="exact"/>
          <w:jc w:val="center"/>
        </w:trPr>
        <w:tc>
          <w:tcPr>
            <w:tcW w:w="1332"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磷酸一铵</w:t>
            </w:r>
          </w:p>
        </w:tc>
        <w:tc>
          <w:tcPr>
            <w:tcW w:w="924"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lang w:val="en-US" w:eastAsia="zh-CN"/>
              </w:rPr>
              <w:t>160</w:t>
            </w:r>
            <w:r>
              <w:rPr>
                <w:rFonts w:hint="eastAsia" w:ascii="宋体" w:hAnsi="宋体" w:cs="宋体"/>
                <w:color w:val="auto"/>
                <w:kern w:val="0"/>
                <w:szCs w:val="21"/>
                <w:highlight w:val="none"/>
              </w:rPr>
              <w:t>0</w:t>
            </w:r>
          </w:p>
        </w:tc>
        <w:tc>
          <w:tcPr>
            <w:tcW w:w="4891" w:type="dxa"/>
            <w:vAlign w:val="center"/>
          </w:tcPr>
          <w:p>
            <w:pPr>
              <w:widowControl/>
              <w:jc w:val="left"/>
              <w:rPr>
                <w:color w:val="auto"/>
                <w:sz w:val="21"/>
                <w:szCs w:val="21"/>
                <w:highlight w:val="none"/>
              </w:rPr>
            </w:pPr>
            <w:r>
              <w:rPr>
                <w:rFonts w:hint="eastAsia" w:ascii="宋体" w:hAnsi="宋体" w:cs="宋体"/>
                <w:color w:val="auto"/>
                <w:kern w:val="0"/>
                <w:sz w:val="21"/>
                <w:szCs w:val="21"/>
                <w:highlight w:val="none"/>
              </w:rPr>
              <w:t>总养分≥5</w:t>
            </w:r>
            <w:r>
              <w:rPr>
                <w:rFonts w:hint="eastAsia" w:ascii="宋体" w:hAnsi="宋体" w:cs="宋体"/>
                <w:color w:val="auto"/>
                <w:kern w:val="0"/>
                <w:sz w:val="21"/>
                <w:szCs w:val="21"/>
                <w:highlight w:val="none"/>
                <w:lang w:val="en-US" w:eastAsia="zh-CN"/>
              </w:rPr>
              <w:t>5</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val="en-US" w:eastAsia="zh-CN"/>
              </w:rPr>
              <w:t>/58%/60%,</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水分≤</w:t>
            </w:r>
            <w:r>
              <w:rPr>
                <w:rFonts w:hint="eastAsia" w:ascii="宋体" w:hAnsi="宋体" w:cs="宋体"/>
                <w:color w:val="auto"/>
                <w:kern w:val="0"/>
                <w:sz w:val="21"/>
                <w:szCs w:val="21"/>
                <w:highlight w:val="none"/>
                <w:lang w:val="en-US" w:eastAsia="zh-CN"/>
              </w:rPr>
              <w:t>3.0</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eastAsia="zh-CN"/>
              </w:rPr>
              <w:t>）</w:t>
            </w:r>
          </w:p>
        </w:tc>
        <w:tc>
          <w:tcPr>
            <w:tcW w:w="1439"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吨袋或50kg</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1" w:hRule="exact"/>
          <w:jc w:val="center"/>
        </w:trPr>
        <w:tc>
          <w:tcPr>
            <w:tcW w:w="1332" w:type="dxa"/>
            <w:textDirection w:val="lrTb"/>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磷酸一铵</w:t>
            </w:r>
          </w:p>
        </w:tc>
        <w:tc>
          <w:tcPr>
            <w:tcW w:w="924"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20</w:t>
            </w:r>
            <w:r>
              <w:rPr>
                <w:rFonts w:hint="eastAsia" w:ascii="宋体" w:hAnsi="宋体" w:cs="宋体"/>
                <w:color w:val="auto"/>
                <w:kern w:val="0"/>
                <w:szCs w:val="21"/>
                <w:highlight w:val="none"/>
              </w:rPr>
              <w:t>0</w:t>
            </w:r>
          </w:p>
        </w:tc>
        <w:tc>
          <w:tcPr>
            <w:tcW w:w="4891" w:type="dxa"/>
            <w:textDirection w:val="lrTb"/>
            <w:vAlign w:val="center"/>
          </w:tcPr>
          <w:p>
            <w:pPr>
              <w:widowControl/>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总养分≥</w:t>
            </w:r>
            <w:r>
              <w:rPr>
                <w:rFonts w:hint="eastAsia" w:ascii="宋体" w:hAnsi="宋体" w:cs="宋体"/>
                <w:color w:val="auto"/>
                <w:kern w:val="0"/>
                <w:sz w:val="21"/>
                <w:szCs w:val="21"/>
                <w:highlight w:val="none"/>
                <w:lang w:val="en-US" w:eastAsia="zh-CN"/>
              </w:rPr>
              <w:t>66%及以上,</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水分≤</w:t>
            </w:r>
            <w:r>
              <w:rPr>
                <w:rFonts w:hint="eastAsia" w:ascii="宋体" w:hAnsi="宋体" w:cs="宋体"/>
                <w:color w:val="auto"/>
                <w:kern w:val="0"/>
                <w:sz w:val="21"/>
                <w:szCs w:val="21"/>
                <w:highlight w:val="none"/>
                <w:lang w:val="en-US" w:eastAsia="zh-CN"/>
              </w:rPr>
              <w:t>3.0</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eastAsia="zh-CN"/>
              </w:rPr>
              <w:t>）</w:t>
            </w:r>
          </w:p>
        </w:tc>
        <w:tc>
          <w:tcPr>
            <w:tcW w:w="1439" w:type="dxa"/>
            <w:textDirection w:val="lrTb"/>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吨袋或50kg</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1" w:hRule="exact"/>
          <w:jc w:val="center"/>
        </w:trPr>
        <w:tc>
          <w:tcPr>
            <w:tcW w:w="1332"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磷酸二铵</w:t>
            </w:r>
          </w:p>
        </w:tc>
        <w:tc>
          <w:tcPr>
            <w:tcW w:w="924"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lang w:val="en-US" w:eastAsia="zh-CN"/>
              </w:rPr>
              <w:t>80</w:t>
            </w:r>
            <w:r>
              <w:rPr>
                <w:rFonts w:hint="eastAsia" w:ascii="宋体" w:hAnsi="宋体" w:cs="宋体"/>
                <w:color w:val="auto"/>
                <w:kern w:val="0"/>
                <w:szCs w:val="21"/>
                <w:highlight w:val="none"/>
              </w:rPr>
              <w:t>0</w:t>
            </w:r>
          </w:p>
        </w:tc>
        <w:tc>
          <w:tcPr>
            <w:tcW w:w="4891" w:type="dxa"/>
            <w:vAlign w:val="center"/>
          </w:tcPr>
          <w:p>
            <w:pPr>
              <w:widowControl/>
              <w:jc w:val="left"/>
              <w:rPr>
                <w:color w:val="auto"/>
                <w:sz w:val="21"/>
                <w:szCs w:val="21"/>
                <w:highlight w:val="none"/>
              </w:rPr>
            </w:pPr>
            <w:r>
              <w:rPr>
                <w:rFonts w:hint="eastAsia" w:ascii="宋体" w:hAnsi="宋体" w:cs="宋体"/>
                <w:color w:val="auto"/>
                <w:kern w:val="0"/>
                <w:sz w:val="21"/>
                <w:szCs w:val="21"/>
                <w:highlight w:val="none"/>
              </w:rPr>
              <w:t>总养分≥</w:t>
            </w:r>
            <w:r>
              <w:rPr>
                <w:rFonts w:hint="eastAsia" w:ascii="宋体" w:hAnsi="宋体" w:cs="宋体"/>
                <w:color w:val="auto"/>
                <w:kern w:val="0"/>
                <w:sz w:val="21"/>
                <w:szCs w:val="21"/>
                <w:highlight w:val="none"/>
                <w:lang w:val="en-US" w:eastAsia="zh-CN"/>
              </w:rPr>
              <w:t>57</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val="en-US" w:eastAsia="zh-CN"/>
              </w:rPr>
              <w:t>/64%</w:t>
            </w:r>
            <w:r>
              <w:rPr>
                <w:rFonts w:hint="eastAsia" w:ascii="宋体" w:hAnsi="宋体" w:cs="宋体"/>
                <w:color w:val="auto"/>
                <w:kern w:val="0"/>
                <w:sz w:val="21"/>
                <w:szCs w:val="21"/>
                <w:highlight w:val="none"/>
              </w:rPr>
              <w:t>；原色（本色）</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lang w:val="en-US" w:eastAsia="zh-CN"/>
              </w:rPr>
              <w:t>黄色</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水分≤</w:t>
            </w:r>
            <w:r>
              <w:rPr>
                <w:rFonts w:hint="eastAsia" w:ascii="宋体" w:hAnsi="宋体" w:cs="宋体"/>
                <w:color w:val="auto"/>
                <w:kern w:val="0"/>
                <w:sz w:val="21"/>
                <w:szCs w:val="21"/>
                <w:highlight w:val="none"/>
                <w:lang w:val="en-US" w:eastAsia="zh-CN"/>
              </w:rPr>
              <w:t>2.5</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eastAsia="zh-CN"/>
              </w:rPr>
              <w:t>）</w:t>
            </w:r>
          </w:p>
        </w:tc>
        <w:tc>
          <w:tcPr>
            <w:tcW w:w="1439"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吨袋或50kg</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3" w:hRule="exact"/>
          <w:jc w:val="center"/>
        </w:trPr>
        <w:tc>
          <w:tcPr>
            <w:tcW w:w="1332"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硫酸钾</w:t>
            </w:r>
          </w:p>
        </w:tc>
        <w:tc>
          <w:tcPr>
            <w:tcW w:w="924"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800</w:t>
            </w:r>
          </w:p>
        </w:tc>
        <w:tc>
          <w:tcPr>
            <w:tcW w:w="4891" w:type="dxa"/>
            <w:textDirection w:val="lrTb"/>
            <w:vAlign w:val="center"/>
          </w:tcPr>
          <w:p>
            <w:pPr>
              <w:widowControl/>
              <w:jc w:val="left"/>
              <w:rPr>
                <w:rFonts w:hint="eastAsia" w:ascii="宋体" w:hAnsi="宋体" w:cs="宋体"/>
                <w:sz w:val="21"/>
                <w:szCs w:val="21"/>
              </w:rPr>
            </w:pPr>
            <w:r>
              <w:rPr>
                <w:rFonts w:hint="eastAsia" w:ascii="宋体" w:hAnsi="宋体" w:eastAsia="宋体" w:cs="宋体"/>
                <w:b w:val="0"/>
                <w:i w:val="0"/>
                <w:caps w:val="0"/>
                <w:color w:val="000000"/>
                <w:spacing w:val="0"/>
                <w:sz w:val="18"/>
                <w:szCs w:val="18"/>
                <w:shd w:val="clear" w:color="auto" w:fill="FFFFFF"/>
              </w:rPr>
              <w:t>K</w:t>
            </w:r>
            <w:r>
              <w:rPr>
                <w:rFonts w:hint="eastAsia" w:ascii="宋体" w:hAnsi="宋体" w:eastAsia="宋体" w:cs="宋体"/>
                <w:b w:val="0"/>
                <w:i w:val="0"/>
                <w:caps w:val="0"/>
                <w:color w:val="000000"/>
                <w:spacing w:val="0"/>
                <w:sz w:val="18"/>
                <w:szCs w:val="18"/>
                <w:shd w:val="clear" w:color="auto" w:fill="FFFFFF"/>
                <w:vertAlign w:val="subscript"/>
                <w:lang w:val="en-US" w:eastAsia="zh-CN"/>
              </w:rPr>
              <w:t>2</w:t>
            </w:r>
            <w:r>
              <w:rPr>
                <w:rFonts w:hint="eastAsia" w:ascii="宋体" w:hAnsi="宋体" w:eastAsia="宋体" w:cs="宋体"/>
                <w:b w:val="0"/>
                <w:i w:val="0"/>
                <w:caps w:val="0"/>
                <w:color w:val="000000"/>
                <w:spacing w:val="0"/>
                <w:sz w:val="18"/>
                <w:szCs w:val="18"/>
                <w:shd w:val="clear" w:color="auto" w:fill="FFFFFF"/>
                <w:vertAlign w:val="baseline"/>
                <w:lang w:val="en-US" w:eastAsia="zh-CN"/>
              </w:rPr>
              <w:t>O</w:t>
            </w:r>
            <w:r>
              <w:rPr>
                <w:rFonts w:hint="eastAsia" w:ascii="宋体" w:hAnsi="宋体" w:cs="宋体"/>
                <w:color w:val="000000"/>
                <w:kern w:val="0"/>
                <w:sz w:val="18"/>
                <w:szCs w:val="18"/>
              </w:rPr>
              <w:t>≥</w:t>
            </w:r>
            <w:r>
              <w:rPr>
                <w:rFonts w:hint="eastAsia" w:ascii="宋体" w:hAnsi="宋体" w:cs="宋体"/>
                <w:color w:val="000000"/>
                <w:kern w:val="0"/>
                <w:sz w:val="18"/>
                <w:szCs w:val="18"/>
                <w:lang w:val="en-US" w:eastAsia="zh-CN"/>
              </w:rPr>
              <w:t>52</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w:t>
            </w:r>
            <w:r>
              <w:rPr>
                <w:rFonts w:hint="eastAsia" w:ascii="宋体" w:hAnsi="宋体" w:eastAsia="宋体" w:cs="宋体"/>
                <w:b w:val="0"/>
                <w:i w:val="0"/>
                <w:caps w:val="0"/>
                <w:color w:val="000000"/>
                <w:spacing w:val="0"/>
                <w:sz w:val="18"/>
                <w:szCs w:val="18"/>
                <w:shd w:val="clear" w:color="auto" w:fill="FFFFFF"/>
              </w:rPr>
              <w:t>CL</w:t>
            </w:r>
            <w:r>
              <w:rPr>
                <w:rFonts w:hint="eastAsia" w:ascii="宋体" w:hAnsi="宋体" w:cs="宋体"/>
                <w:color w:val="000000"/>
                <w:kern w:val="0"/>
                <w:sz w:val="18"/>
                <w:szCs w:val="18"/>
              </w:rPr>
              <w:t>≤</w:t>
            </w:r>
            <w:r>
              <w:rPr>
                <w:rFonts w:hint="eastAsia" w:ascii="宋体" w:hAnsi="宋体" w:cs="宋体"/>
                <w:color w:val="000000"/>
                <w:kern w:val="0"/>
                <w:sz w:val="18"/>
                <w:szCs w:val="18"/>
                <w:lang w:val="en-US" w:eastAsia="zh-CN"/>
              </w:rPr>
              <w:t>1.5%</w:t>
            </w:r>
            <w:r>
              <w:rPr>
                <w:rFonts w:hint="eastAsia" w:ascii="宋体" w:hAnsi="宋体" w:eastAsia="宋体" w:cs="宋体"/>
                <w:sz w:val="18"/>
                <w:szCs w:val="18"/>
                <w:vertAlign w:val="baseline"/>
                <w:lang w:val="en-US" w:eastAsia="zh-CN"/>
              </w:rPr>
              <w:t>，游离酸</w:t>
            </w:r>
            <w:r>
              <w:rPr>
                <w:rFonts w:hint="eastAsia" w:ascii="宋体" w:hAnsi="宋体" w:cs="宋体"/>
                <w:color w:val="000000"/>
                <w:kern w:val="0"/>
                <w:sz w:val="18"/>
                <w:szCs w:val="18"/>
              </w:rPr>
              <w:t>≤</w:t>
            </w:r>
            <w:r>
              <w:rPr>
                <w:rFonts w:hint="eastAsia" w:ascii="宋体" w:hAnsi="宋体" w:cs="宋体"/>
                <w:color w:val="000000"/>
                <w:kern w:val="0"/>
                <w:sz w:val="18"/>
                <w:szCs w:val="18"/>
                <w:lang w:val="en-US" w:eastAsia="zh-CN"/>
              </w:rPr>
              <w:t>2%</w:t>
            </w:r>
          </w:p>
        </w:tc>
        <w:tc>
          <w:tcPr>
            <w:tcW w:w="1439"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吨包</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3" w:hRule="exact"/>
          <w:jc w:val="center"/>
        </w:trPr>
        <w:tc>
          <w:tcPr>
            <w:tcW w:w="1332"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氯化钾</w:t>
            </w:r>
          </w:p>
        </w:tc>
        <w:tc>
          <w:tcPr>
            <w:tcW w:w="924"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800</w:t>
            </w:r>
          </w:p>
        </w:tc>
        <w:tc>
          <w:tcPr>
            <w:tcW w:w="4891" w:type="dxa"/>
            <w:textDirection w:val="lrTb"/>
            <w:vAlign w:val="center"/>
          </w:tcPr>
          <w:p>
            <w:pPr>
              <w:widowControl/>
              <w:jc w:val="left"/>
              <w:rPr>
                <w:rFonts w:hint="eastAsia" w:ascii="宋体" w:hAnsi="宋体" w:cs="宋体"/>
                <w:sz w:val="21"/>
                <w:szCs w:val="21"/>
              </w:rPr>
            </w:pPr>
            <w:r>
              <w:rPr>
                <w:rFonts w:hint="eastAsia" w:ascii="宋体" w:hAnsi="宋体" w:cs="宋体"/>
                <w:color w:val="auto"/>
                <w:kern w:val="0"/>
                <w:sz w:val="18"/>
                <w:szCs w:val="18"/>
              </w:rPr>
              <w:t>K2O≥</w:t>
            </w:r>
            <w:r>
              <w:rPr>
                <w:rFonts w:hint="eastAsia" w:ascii="宋体" w:hAnsi="宋体" w:cs="宋体"/>
                <w:color w:val="auto"/>
                <w:kern w:val="0"/>
                <w:sz w:val="18"/>
                <w:szCs w:val="18"/>
                <w:lang w:val="en-US" w:eastAsia="zh-CN"/>
              </w:rPr>
              <w:t>60</w:t>
            </w:r>
            <w:r>
              <w:rPr>
                <w:rFonts w:hint="eastAsia" w:ascii="宋体" w:hAnsi="宋体" w:cs="宋体"/>
                <w:color w:val="auto"/>
                <w:kern w:val="0"/>
                <w:sz w:val="18"/>
                <w:szCs w:val="18"/>
              </w:rPr>
              <w:t>%</w:t>
            </w:r>
            <w:r>
              <w:rPr>
                <w:rFonts w:hint="eastAsia" w:ascii="宋体" w:hAnsi="宋体" w:cs="宋体"/>
                <w:color w:val="auto"/>
                <w:kern w:val="0"/>
                <w:szCs w:val="21"/>
                <w:lang w:val="en-US" w:eastAsia="zh-CN"/>
              </w:rPr>
              <w:t>（要求PH值低于6）</w:t>
            </w:r>
          </w:p>
        </w:tc>
        <w:tc>
          <w:tcPr>
            <w:tcW w:w="1439"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吨包</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3" w:hRule="exact"/>
          <w:jc w:val="center"/>
        </w:trPr>
        <w:tc>
          <w:tcPr>
            <w:tcW w:w="1332"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颗粒氯化钾</w:t>
            </w:r>
          </w:p>
        </w:tc>
        <w:tc>
          <w:tcPr>
            <w:tcW w:w="924"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400</w:t>
            </w:r>
          </w:p>
        </w:tc>
        <w:tc>
          <w:tcPr>
            <w:tcW w:w="4891" w:type="dxa"/>
            <w:textDirection w:val="lrTb"/>
            <w:vAlign w:val="center"/>
          </w:tcPr>
          <w:p>
            <w:pPr>
              <w:widowControl/>
              <w:jc w:val="left"/>
              <w:rPr>
                <w:rFonts w:hint="eastAsia" w:ascii="宋体" w:hAnsi="宋体" w:cs="宋体"/>
                <w:sz w:val="21"/>
                <w:szCs w:val="21"/>
                <w:lang w:val="en-US" w:eastAsia="zh-CN"/>
              </w:rPr>
            </w:pPr>
            <w:r>
              <w:rPr>
                <w:rFonts w:hint="eastAsia" w:ascii="宋体" w:hAnsi="宋体" w:eastAsia="宋体" w:cs="宋体"/>
                <w:color w:val="auto"/>
                <w:sz w:val="21"/>
                <w:szCs w:val="21"/>
                <w:vertAlign w:val="baseline"/>
                <w:lang w:val="en-US" w:eastAsia="zh-CN"/>
              </w:rPr>
              <w:t>氧化钾含≥</w:t>
            </w:r>
            <w:r>
              <w:rPr>
                <w:rFonts w:hint="eastAsia" w:ascii="宋体" w:hAnsi="宋体" w:cs="宋体"/>
                <w:color w:val="auto"/>
                <w:sz w:val="21"/>
                <w:szCs w:val="21"/>
                <w:vertAlign w:val="baseline"/>
                <w:lang w:val="en-US" w:eastAsia="zh-CN"/>
              </w:rPr>
              <w:t>6</w:t>
            </w:r>
            <w:r>
              <w:rPr>
                <w:rFonts w:hint="eastAsia" w:ascii="宋体" w:hAnsi="宋体" w:eastAsia="宋体" w:cs="宋体"/>
                <w:color w:val="auto"/>
                <w:sz w:val="21"/>
                <w:szCs w:val="21"/>
                <w:vertAlign w:val="baseline"/>
                <w:lang w:val="en-US" w:eastAsia="zh-CN"/>
              </w:rPr>
              <w:t>0%，粒度(2～4mm)≥70%，</w:t>
            </w:r>
            <w:r>
              <w:rPr>
                <w:rFonts w:hint="eastAsia" w:ascii="宋体" w:hAnsi="宋体" w:cs="宋体"/>
                <w:color w:val="auto"/>
                <w:kern w:val="0"/>
                <w:sz w:val="21"/>
                <w:szCs w:val="21"/>
                <w:highlight w:val="none"/>
              </w:rPr>
              <w:t>水分≤0.5%</w:t>
            </w:r>
          </w:p>
        </w:tc>
        <w:tc>
          <w:tcPr>
            <w:tcW w:w="1439"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吨包</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3" w:hRule="exact"/>
          <w:jc w:val="center"/>
        </w:trPr>
        <w:tc>
          <w:tcPr>
            <w:tcW w:w="1332"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硫酸镁</w:t>
            </w:r>
          </w:p>
        </w:tc>
        <w:tc>
          <w:tcPr>
            <w:tcW w:w="924"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10</w:t>
            </w:r>
          </w:p>
        </w:tc>
        <w:tc>
          <w:tcPr>
            <w:tcW w:w="4891" w:type="dxa"/>
            <w:textDirection w:val="lrTb"/>
            <w:vAlign w:val="center"/>
          </w:tcPr>
          <w:p>
            <w:pPr>
              <w:widowControl/>
              <w:jc w:val="left"/>
              <w:rPr>
                <w:rFonts w:hint="eastAsia" w:ascii="宋体" w:hAnsi="宋体" w:eastAsia="宋体" w:cs="宋体"/>
                <w:sz w:val="21"/>
                <w:szCs w:val="21"/>
                <w:lang w:val="en-US" w:eastAsia="zh-CN"/>
              </w:rPr>
            </w:pPr>
            <w:r>
              <w:rPr>
                <w:rFonts w:hint="eastAsia" w:ascii="宋体" w:hAnsi="宋体" w:cs="宋体"/>
                <w:sz w:val="21"/>
                <w:szCs w:val="21"/>
                <w:lang w:val="en-US" w:eastAsia="zh-CN"/>
              </w:rPr>
              <w:t>硫酸镁含量</w:t>
            </w:r>
            <w:r>
              <w:rPr>
                <w:rFonts w:hint="eastAsia" w:ascii="宋体" w:hAnsi="宋体" w:cs="宋体"/>
                <w:color w:val="000000"/>
                <w:kern w:val="0"/>
                <w:sz w:val="18"/>
                <w:szCs w:val="18"/>
              </w:rPr>
              <w:t>≥</w:t>
            </w:r>
            <w:r>
              <w:rPr>
                <w:rFonts w:hint="eastAsia" w:ascii="宋体" w:hAnsi="宋体" w:cs="宋体"/>
                <w:color w:val="000000"/>
                <w:kern w:val="0"/>
                <w:sz w:val="18"/>
                <w:szCs w:val="18"/>
                <w:lang w:val="en-US" w:eastAsia="zh-CN"/>
              </w:rPr>
              <w:t>17.2%</w:t>
            </w:r>
          </w:p>
        </w:tc>
        <w:tc>
          <w:tcPr>
            <w:tcW w:w="1439"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25或50kg</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3" w:hRule="exact"/>
          <w:jc w:val="center"/>
        </w:trPr>
        <w:tc>
          <w:tcPr>
            <w:tcW w:w="1332" w:type="dxa"/>
            <w:textDirection w:val="lrTb"/>
            <w:vAlign w:val="center"/>
          </w:tcPr>
          <w:p>
            <w:pPr>
              <w:widowControl/>
              <w:jc w:val="center"/>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硼酸</w:t>
            </w:r>
          </w:p>
        </w:tc>
        <w:tc>
          <w:tcPr>
            <w:tcW w:w="924"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33</w:t>
            </w:r>
          </w:p>
        </w:tc>
        <w:tc>
          <w:tcPr>
            <w:tcW w:w="4891" w:type="dxa"/>
            <w:textDirection w:val="lrTb"/>
            <w:vAlign w:val="center"/>
          </w:tcPr>
          <w:p>
            <w:pPr>
              <w:widowControl/>
              <w:jc w:val="left"/>
              <w:rPr>
                <w:rFonts w:hint="eastAsia" w:ascii="宋体" w:hAnsi="宋体" w:cs="宋体"/>
                <w:color w:val="auto"/>
                <w:kern w:val="0"/>
                <w:sz w:val="21"/>
                <w:szCs w:val="21"/>
                <w:highlight w:val="none"/>
                <w:lang w:val="en-US"/>
              </w:rPr>
            </w:pPr>
            <w:r>
              <w:rPr>
                <w:rFonts w:hint="eastAsia" w:ascii="宋体" w:hAnsi="宋体" w:cs="宋体"/>
                <w:sz w:val="21"/>
                <w:szCs w:val="21"/>
              </w:rPr>
              <w:t>硼酸含量</w:t>
            </w:r>
            <w:r>
              <w:rPr>
                <w:rFonts w:hint="eastAsia" w:ascii="宋体" w:hAnsi="宋体" w:eastAsia="宋体" w:cs="宋体"/>
                <w:color w:val="auto"/>
                <w:sz w:val="21"/>
                <w:szCs w:val="21"/>
                <w:vertAlign w:val="baseline"/>
                <w:lang w:val="en-US" w:eastAsia="zh-CN"/>
              </w:rPr>
              <w:t>≥</w:t>
            </w:r>
            <w:r>
              <w:rPr>
                <w:rFonts w:hint="eastAsia" w:ascii="宋体" w:hAnsi="宋体" w:cs="宋体"/>
                <w:color w:val="auto"/>
                <w:sz w:val="21"/>
                <w:szCs w:val="21"/>
                <w:vertAlign w:val="baseline"/>
                <w:lang w:val="en-US" w:eastAsia="zh-CN"/>
              </w:rPr>
              <w:t>99.6%</w:t>
            </w:r>
          </w:p>
        </w:tc>
        <w:tc>
          <w:tcPr>
            <w:tcW w:w="1439" w:type="dxa"/>
            <w:textDirection w:val="lrTb"/>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25或50kg</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3" w:hRule="exact"/>
          <w:jc w:val="center"/>
        </w:trPr>
        <w:tc>
          <w:tcPr>
            <w:tcW w:w="1332"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氧化锌</w:t>
            </w:r>
          </w:p>
        </w:tc>
        <w:tc>
          <w:tcPr>
            <w:tcW w:w="924"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33</w:t>
            </w:r>
          </w:p>
        </w:tc>
        <w:tc>
          <w:tcPr>
            <w:tcW w:w="4891" w:type="dxa"/>
            <w:textDirection w:val="lrTb"/>
            <w:vAlign w:val="center"/>
          </w:tcPr>
          <w:p>
            <w:pPr>
              <w:widowControl/>
              <w:jc w:val="left"/>
              <w:rPr>
                <w:rFonts w:hint="eastAsia" w:ascii="宋体" w:hAnsi="宋体" w:eastAsia="宋体" w:cs="宋体"/>
                <w:color w:val="auto"/>
                <w:sz w:val="21"/>
                <w:szCs w:val="21"/>
                <w:vertAlign w:val="baseline"/>
                <w:lang w:val="en-US" w:eastAsia="zh-CN"/>
              </w:rPr>
            </w:pPr>
            <w:r>
              <w:rPr>
                <w:rFonts w:hint="eastAsia" w:ascii="宋体" w:hAnsi="宋体" w:cs="宋体"/>
                <w:sz w:val="21"/>
                <w:szCs w:val="21"/>
                <w:lang w:val="en-US" w:eastAsia="zh-CN"/>
              </w:rPr>
              <w:t>氧化锌</w:t>
            </w:r>
            <w:r>
              <w:rPr>
                <w:rFonts w:hint="eastAsia" w:ascii="宋体" w:hAnsi="宋体" w:cs="宋体"/>
                <w:sz w:val="21"/>
                <w:szCs w:val="21"/>
              </w:rPr>
              <w:t>含量</w:t>
            </w:r>
            <w:r>
              <w:rPr>
                <w:rFonts w:hint="eastAsia" w:ascii="宋体" w:hAnsi="宋体" w:eastAsia="宋体" w:cs="宋体"/>
                <w:color w:val="auto"/>
                <w:sz w:val="21"/>
                <w:szCs w:val="21"/>
                <w:vertAlign w:val="baseline"/>
                <w:lang w:val="en-US" w:eastAsia="zh-CN"/>
              </w:rPr>
              <w:t>≥</w:t>
            </w:r>
            <w:r>
              <w:rPr>
                <w:rFonts w:hint="eastAsia" w:ascii="宋体" w:hAnsi="宋体" w:cs="宋体"/>
                <w:color w:val="auto"/>
                <w:sz w:val="21"/>
                <w:szCs w:val="21"/>
                <w:vertAlign w:val="baseline"/>
                <w:lang w:val="en-US" w:eastAsia="zh-CN"/>
              </w:rPr>
              <w:t>95%以上</w:t>
            </w:r>
          </w:p>
        </w:tc>
        <w:tc>
          <w:tcPr>
            <w:tcW w:w="1439" w:type="dxa"/>
            <w:textDirection w:val="lrTb"/>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25或50kg</w:t>
            </w:r>
          </w:p>
        </w:tc>
        <w:tc>
          <w:tcPr>
            <w:tcW w:w="1948" w:type="dxa"/>
            <w:vMerge w:val="continue"/>
          </w:tcPr>
          <w:p>
            <w:pPr>
              <w:widowControl/>
              <w:jc w:val="center"/>
              <w:rPr>
                <w:rFonts w:hint="eastAsia" w:ascii="宋体" w:hAnsi="宋体" w:cs="宋体"/>
                <w:color w:val="auto"/>
                <w:kern w:val="0"/>
                <w:szCs w:val="21"/>
                <w:highlight w:val="none"/>
              </w:rPr>
            </w:pPr>
          </w:p>
        </w:tc>
      </w:tr>
    </w:tbl>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highlight w:val="none"/>
        </w:rPr>
        <w:t>供货地点：</w:t>
      </w:r>
      <w:r>
        <w:rPr>
          <w:rFonts w:hint="eastAsia" w:ascii="宋体" w:hAnsi="宋体"/>
          <w:color w:val="000000"/>
          <w:sz w:val="28"/>
          <w:szCs w:val="28"/>
          <w:highlight w:val="none"/>
          <w:lang w:eastAsia="zh-CN"/>
        </w:rPr>
        <w:t>住商肥料（青岛）有限公司</w:t>
      </w:r>
      <w:r>
        <w:rPr>
          <w:rFonts w:hint="eastAsia" w:ascii="宋体" w:hAnsi="宋体"/>
          <w:color w:val="000000"/>
          <w:sz w:val="28"/>
          <w:szCs w:val="28"/>
          <w:highlight w:val="none"/>
        </w:rPr>
        <w:t>院</w:t>
      </w:r>
      <w:r>
        <w:rPr>
          <w:rFonts w:hint="eastAsia" w:ascii="宋体" w:hAnsi="宋体"/>
          <w:sz w:val="28"/>
          <w:szCs w:val="28"/>
          <w:highlight w:val="none"/>
        </w:rPr>
        <w:t>内（</w:t>
      </w:r>
      <w:r>
        <w:rPr>
          <w:rFonts w:hint="eastAsia" w:ascii="宋体" w:hAnsi="宋体"/>
          <w:color w:val="auto"/>
          <w:sz w:val="28"/>
          <w:szCs w:val="28"/>
        </w:rPr>
        <w:t>山东省青岛市平度市</w:t>
      </w:r>
      <w:r>
        <w:rPr>
          <w:rFonts w:hint="eastAsia" w:ascii="宋体" w:hAnsi="宋体"/>
          <w:color w:val="auto"/>
          <w:sz w:val="28"/>
          <w:szCs w:val="28"/>
          <w:lang w:val="en-US" w:eastAsia="zh-CN"/>
        </w:rPr>
        <w:t>杭州南路288号</w:t>
      </w:r>
      <w:r>
        <w:rPr>
          <w:rFonts w:hint="eastAsia" w:ascii="宋体" w:hAnsi="宋体"/>
          <w:color w:val="000000"/>
          <w:sz w:val="28"/>
          <w:szCs w:val="28"/>
        </w:rPr>
        <w:t>）。</w:t>
      </w:r>
    </w:p>
    <w:p>
      <w:pPr>
        <w:tabs>
          <w:tab w:val="left" w:pos="2700"/>
        </w:tabs>
        <w:spacing w:line="500" w:lineRule="exact"/>
        <w:ind w:firstLine="560" w:firstLineChars="200"/>
        <w:jc w:val="left"/>
        <w:rPr>
          <w:rFonts w:ascii="宋体" w:hAnsi="宋体"/>
          <w:sz w:val="28"/>
          <w:szCs w:val="28"/>
        </w:rPr>
      </w:pPr>
      <w:r>
        <w:rPr>
          <w:rFonts w:hint="eastAsia" w:ascii="宋体" w:hAnsi="宋体"/>
          <w:color w:val="000000"/>
          <w:sz w:val="28"/>
          <w:szCs w:val="28"/>
        </w:rPr>
        <w:t>质量要求：</w:t>
      </w:r>
      <w:r>
        <w:rPr>
          <w:rFonts w:ascii="宋体" w:hAnsi="宋体"/>
          <w:color w:val="000000"/>
          <w:sz w:val="28"/>
          <w:szCs w:val="28"/>
        </w:rPr>
        <w:t>每批次到货，要求提供对应批次的工厂检验单</w:t>
      </w:r>
      <w:r>
        <w:rPr>
          <w:rFonts w:hint="eastAsia" w:ascii="宋体" w:hAnsi="宋体"/>
          <w:color w:val="000000"/>
          <w:sz w:val="28"/>
          <w:szCs w:val="28"/>
        </w:rPr>
        <w:t>；</w:t>
      </w:r>
      <w:r>
        <w:rPr>
          <w:rFonts w:hint="eastAsia" w:ascii="宋体" w:hAnsi="宋体"/>
          <w:sz w:val="28"/>
          <w:szCs w:val="28"/>
        </w:rPr>
        <w:t>投标产品质量标准符合GB38400-2019肥料中有毒有害物质的限量要求</w:t>
      </w:r>
      <w:r>
        <w:rPr>
          <w:rFonts w:hint="eastAsia" w:ascii="宋体" w:hAnsi="宋体"/>
          <w:sz w:val="28"/>
          <w:szCs w:val="28"/>
          <w:lang w:val="en-US" w:eastAsia="zh-CN"/>
        </w:rPr>
        <w:t>及符合每一种原料对应的国标要求，</w:t>
      </w:r>
      <w:r>
        <w:rPr>
          <w:rFonts w:hint="eastAsia" w:ascii="宋体" w:hAnsi="宋体"/>
          <w:sz w:val="28"/>
          <w:szCs w:val="28"/>
        </w:rPr>
        <w:t>并能够提供有效期限内的检验报告。</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招标数量：拟定的需求数量为暂定数量，具体需求时间和需求数量，以书面合同为准。投标单位可以参加一项投标，也可以参加多项投标。</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2.投标须知：</w:t>
      </w:r>
    </w:p>
    <w:p>
      <w:pPr>
        <w:rPr>
          <w:rFonts w:ascii="宋体" w:hAnsi="宋体" w:cs="宋体"/>
          <w:b/>
          <w:bCs/>
          <w:sz w:val="28"/>
          <w:szCs w:val="28"/>
        </w:rPr>
      </w:pPr>
      <w:r>
        <w:rPr>
          <w:rFonts w:hint="eastAsia" w:ascii="宋体" w:hAnsi="宋体"/>
          <w:color w:val="000000"/>
          <w:sz w:val="28"/>
          <w:szCs w:val="28"/>
        </w:rPr>
        <w:t xml:space="preserve">    2.1本次投标为暗标，投标单位</w:t>
      </w:r>
      <w:r>
        <w:rPr>
          <w:rFonts w:hint="eastAsia" w:ascii="宋体" w:hAnsi="宋体"/>
          <w:color w:val="000000"/>
          <w:sz w:val="28"/>
          <w:szCs w:val="28"/>
          <w:lang w:val="en-US" w:eastAsia="zh-CN"/>
        </w:rPr>
        <w:t>需</w:t>
      </w:r>
      <w:r>
        <w:rPr>
          <w:rFonts w:hint="eastAsia" w:ascii="宋体" w:hAnsi="宋体" w:cs="宋体"/>
          <w:b/>
          <w:bCs/>
          <w:sz w:val="28"/>
          <w:szCs w:val="28"/>
        </w:rPr>
        <w:t>将盖章的文件，扫描后，使用邮件发送至我们招投标专用邮箱：</w:t>
      </w:r>
      <w:r>
        <w:fldChar w:fldCharType="begin"/>
      </w:r>
      <w:r>
        <w:instrText xml:space="preserve"> HYPERLINK "mailto:qdzhaobiao@summit-fert.com内，我们将在开标时，同时使用纸质和电子邮件投标书。" </w:instrText>
      </w:r>
      <w:r>
        <w:fldChar w:fldCharType="separate"/>
      </w:r>
      <w:r>
        <w:rPr>
          <w:rStyle w:val="8"/>
          <w:rFonts w:hint="eastAsia" w:ascii="宋体" w:hAnsi="宋体"/>
          <w:b/>
          <w:bCs/>
          <w:color w:val="auto"/>
          <w:sz w:val="28"/>
          <w:szCs w:val="28"/>
          <w:lang w:val="en-US" w:eastAsia="zh-CN"/>
        </w:rPr>
        <w:t>qdzhaobiao@summit-fert.com</w:t>
      </w:r>
      <w:r>
        <w:rPr>
          <w:rStyle w:val="8"/>
          <w:rFonts w:hint="eastAsia" w:ascii="宋体" w:hAnsi="宋体" w:cs="宋体"/>
          <w:b/>
          <w:bCs/>
          <w:color w:val="auto"/>
          <w:sz w:val="28"/>
          <w:szCs w:val="28"/>
        </w:rPr>
        <w:t>内。</w:t>
      </w:r>
      <w:r>
        <w:rPr>
          <w:rStyle w:val="8"/>
          <w:rFonts w:hint="eastAsia" w:ascii="宋体" w:hAnsi="宋体" w:cs="宋体"/>
          <w:b/>
          <w:bCs/>
          <w:color w:val="auto"/>
          <w:sz w:val="28"/>
          <w:szCs w:val="28"/>
        </w:rPr>
        <w:fldChar w:fldCharType="end"/>
      </w:r>
    </w:p>
    <w:p>
      <w:pPr>
        <w:tabs>
          <w:tab w:val="left" w:pos="2700"/>
        </w:tabs>
        <w:spacing w:line="500" w:lineRule="exact"/>
        <w:ind w:firstLine="562" w:firstLineChars="200"/>
        <w:jc w:val="left"/>
        <w:rPr>
          <w:rFonts w:ascii="宋体" w:hAnsi="宋体" w:cs="宋体"/>
          <w:b/>
          <w:bCs/>
          <w:sz w:val="28"/>
          <w:szCs w:val="28"/>
        </w:rPr>
      </w:pPr>
      <w:r>
        <w:rPr>
          <w:rFonts w:hint="eastAsia" w:ascii="宋体" w:hAnsi="宋体" w:cs="宋体"/>
          <w:b/>
          <w:bCs/>
          <w:sz w:val="28"/>
          <w:szCs w:val="28"/>
        </w:rPr>
        <w:t>2.1.2 邮件报价</w:t>
      </w:r>
      <w:r>
        <w:rPr>
          <w:rFonts w:hint="eastAsia" w:ascii="宋体" w:hAnsi="宋体" w:cs="宋体"/>
          <w:b/>
          <w:bCs/>
          <w:sz w:val="28"/>
          <w:szCs w:val="28"/>
          <w:lang w:eastAsia="zh-CN"/>
        </w:rPr>
        <w:t>：</w:t>
      </w:r>
      <w:r>
        <w:rPr>
          <w:rFonts w:hint="eastAsia" w:ascii="宋体" w:hAnsi="宋体" w:cs="宋体"/>
          <w:b/>
          <w:bCs/>
          <w:sz w:val="28"/>
          <w:szCs w:val="28"/>
        </w:rPr>
        <w:t>必须使用我公司提供的</w:t>
      </w:r>
      <w:r>
        <w:rPr>
          <w:rFonts w:hint="eastAsia" w:ascii="宋体" w:hAnsi="宋体" w:cs="宋体"/>
          <w:b/>
          <w:bCs/>
          <w:sz w:val="28"/>
          <w:szCs w:val="28"/>
          <w:lang w:val="en-US" w:eastAsia="zh-CN"/>
        </w:rPr>
        <w:t>版本</w:t>
      </w:r>
      <w:r>
        <w:rPr>
          <w:rFonts w:hint="eastAsia" w:ascii="宋体" w:hAnsi="宋体" w:cs="宋体"/>
          <w:b/>
          <w:bCs/>
          <w:sz w:val="28"/>
          <w:szCs w:val="28"/>
        </w:rPr>
        <w:t>盖章扫描件</w:t>
      </w:r>
      <w:r>
        <w:rPr>
          <w:rFonts w:hint="eastAsia" w:ascii="宋体" w:hAnsi="宋体" w:cs="宋体"/>
          <w:b/>
          <w:bCs/>
          <w:sz w:val="28"/>
          <w:szCs w:val="28"/>
          <w:lang w:val="en-US" w:eastAsia="zh-CN"/>
        </w:rPr>
        <w:t>做为附件进行邮件报价</w:t>
      </w:r>
      <w:r>
        <w:rPr>
          <w:rFonts w:hint="eastAsia" w:ascii="宋体" w:hAnsi="宋体" w:cs="宋体"/>
          <w:b/>
          <w:bCs/>
          <w:sz w:val="28"/>
          <w:szCs w:val="28"/>
        </w:rPr>
        <w:t>。</w:t>
      </w:r>
    </w:p>
    <w:p>
      <w:pPr>
        <w:tabs>
          <w:tab w:val="left" w:pos="2700"/>
        </w:tabs>
        <w:spacing w:line="500" w:lineRule="exact"/>
        <w:ind w:firstLine="562" w:firstLineChars="200"/>
        <w:jc w:val="left"/>
        <w:rPr>
          <w:rFonts w:ascii="宋体" w:hAnsi="宋体" w:cs="宋体"/>
          <w:b/>
          <w:bCs/>
          <w:sz w:val="28"/>
          <w:szCs w:val="28"/>
        </w:rPr>
      </w:pPr>
      <w:r>
        <w:rPr>
          <w:rFonts w:hint="eastAsia" w:ascii="宋体" w:hAnsi="宋体" w:cs="宋体"/>
          <w:b/>
          <w:bCs/>
          <w:sz w:val="28"/>
          <w:szCs w:val="28"/>
        </w:rPr>
        <w:t>2.1.3 发送邮件时，请在邮件主题上注明“XX公司原料投标”。</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2.2投标文件要求</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2.2.1投标单位资质文件，需具有独立法人资格，投标单位提供企业简介（包括经营业绩、生产能力、联系人和联系方式等）、企业营业执照、工业产品生产许可证、资质证书、体系证书、获奖证明以及2年内主要客户名单、产品型号、联系方式等相关材料文件；以上公司证件必须在有效期内，复印件加盖公司印鉴。</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本次招标时间以前参加过我司原料招标项目，中标后签订过合同的投标单位，公司证件在有限期内，并且工商登记资料没有发生变更的，不需要再提交资质文件。</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s="宋体"/>
          <w:color w:val="000000"/>
          <w:sz w:val="28"/>
          <w:szCs w:val="28"/>
          <w:shd w:val="clear" w:color="auto" w:fill="FFFFFF"/>
        </w:rPr>
        <w:t>2.2.2投标单位不在我公司的《不合格供方名录》中。</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2.2.3报价书，格式见附件。</w:t>
      </w:r>
    </w:p>
    <w:p>
      <w:pPr>
        <w:tabs>
          <w:tab w:val="left" w:pos="2700"/>
        </w:tabs>
        <w:spacing w:line="500" w:lineRule="exact"/>
        <w:ind w:firstLine="560" w:firstLineChars="200"/>
        <w:jc w:val="left"/>
        <w:rPr>
          <w:rFonts w:ascii="宋体" w:hAnsi="宋体"/>
          <w:color w:val="0D0D0D"/>
          <w:sz w:val="28"/>
          <w:szCs w:val="28"/>
        </w:rPr>
      </w:pPr>
      <w:r>
        <w:rPr>
          <w:rFonts w:hint="eastAsia" w:ascii="宋体" w:hAnsi="宋体"/>
          <w:color w:val="0D0D0D"/>
          <w:sz w:val="28"/>
          <w:szCs w:val="28"/>
        </w:rPr>
        <w:t>报价必须为含增值税、含运费的到厂</w:t>
      </w:r>
      <w:r>
        <w:rPr>
          <w:rFonts w:hint="eastAsia" w:ascii="宋体" w:hAnsi="宋体"/>
          <w:color w:val="000000"/>
          <w:sz w:val="28"/>
          <w:szCs w:val="28"/>
        </w:rPr>
        <w:t>价格（9%</w:t>
      </w:r>
      <w:r>
        <w:rPr>
          <w:rFonts w:hint="eastAsia" w:ascii="宋体" w:hAnsi="宋体"/>
          <w:color w:val="000000"/>
          <w:sz w:val="28"/>
          <w:szCs w:val="28"/>
          <w:lang w:val="en-US" w:eastAsia="zh-CN"/>
        </w:rPr>
        <w:t>或13%</w:t>
      </w:r>
      <w:r>
        <w:rPr>
          <w:rFonts w:hint="eastAsia" w:ascii="宋体" w:hAnsi="宋体"/>
          <w:color w:val="000000"/>
          <w:sz w:val="28"/>
          <w:szCs w:val="28"/>
        </w:rPr>
        <w:t>税率发票）。</w:t>
      </w:r>
      <w:r>
        <w:rPr>
          <w:rFonts w:hint="eastAsia" w:ascii="宋体" w:hAnsi="宋体"/>
          <w:color w:val="0D0D0D"/>
          <w:sz w:val="28"/>
          <w:szCs w:val="28"/>
        </w:rPr>
        <w:t>报价书上没有列明厂家的，要注明厂家。</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D0D0D"/>
          <w:sz w:val="28"/>
          <w:szCs w:val="28"/>
        </w:rPr>
        <w:t>付款方式为货到后，凭增值税专用发票，10个工作日支付（预付款的情况请备注）</w:t>
      </w:r>
      <w:r>
        <w:rPr>
          <w:rFonts w:hint="eastAsia" w:ascii="宋体" w:hAnsi="宋体"/>
          <w:color w:val="000000"/>
          <w:sz w:val="28"/>
          <w:szCs w:val="28"/>
        </w:rPr>
        <w:t>。</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严格按照报价书（附件2）分项报价，便于招标委员会进行评标比较。</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电报、电话、传真等形式的报价概不接受。</w:t>
      </w:r>
    </w:p>
    <w:p>
      <w:pPr>
        <w:pStyle w:val="6"/>
        <w:widowControl/>
        <w:spacing w:line="500" w:lineRule="exact"/>
        <w:ind w:firstLine="610" w:firstLineChars="218"/>
        <w:rPr>
          <w:rFonts w:ascii="宋体" w:hAnsi="宋体"/>
          <w:b/>
          <w:color w:val="000000" w:themeColor="text1"/>
          <w:sz w:val="28"/>
          <w14:textFill>
            <w14:solidFill>
              <w14:schemeClr w14:val="tx1"/>
            </w14:solidFill>
          </w14:textFill>
        </w:rPr>
      </w:pPr>
      <w:r>
        <w:rPr>
          <w:rFonts w:hint="eastAsia" w:ascii="宋体" w:hAnsi="宋体"/>
          <w:color w:val="000000"/>
          <w:kern w:val="2"/>
          <w:sz w:val="28"/>
          <w:szCs w:val="28"/>
        </w:rPr>
        <w:t>2.2.4</w:t>
      </w:r>
      <w:r>
        <w:rPr>
          <w:rFonts w:hint="eastAsia" w:ascii="宋体" w:hAnsi="宋体" w:cs="宋体"/>
          <w:color w:val="000000"/>
          <w:sz w:val="28"/>
          <w:szCs w:val="28"/>
          <w:shd w:val="clear" w:color="auto" w:fill="FFFFFF"/>
        </w:rPr>
        <w:t>履约保证金付款信息银行单据复印件</w:t>
      </w:r>
      <w:r>
        <w:rPr>
          <w:rFonts w:hint="eastAsia" w:ascii="宋体" w:hAnsi="宋体" w:cs="宋体"/>
          <w:color w:val="000000"/>
          <w:sz w:val="28"/>
          <w:szCs w:val="28"/>
          <w:shd w:val="clear" w:color="auto" w:fill="FFFFFF"/>
          <w:lang w:eastAsia="zh-CN"/>
        </w:rPr>
        <w:t>：</w:t>
      </w:r>
      <w:r>
        <w:rPr>
          <w:rFonts w:hint="eastAsia" w:ascii="宋体" w:hAnsi="宋体" w:cs="宋体"/>
          <w:color w:val="000000"/>
          <w:sz w:val="28"/>
          <w:szCs w:val="28"/>
          <w:shd w:val="clear" w:color="auto" w:fill="FFFFFF"/>
        </w:rPr>
        <w:t>参加本次招标需缴纳履约保证金</w:t>
      </w:r>
      <w:r>
        <w:rPr>
          <w:rFonts w:hint="eastAsia" w:ascii="宋体" w:hAnsi="宋体" w:cs="宋体"/>
          <w:color w:val="000000"/>
          <w:sz w:val="28"/>
          <w:szCs w:val="28"/>
          <w:shd w:val="clear" w:color="auto" w:fill="FFFFFF"/>
          <w:lang w:val="en-US" w:eastAsia="zh-CN"/>
        </w:rPr>
        <w:t>5</w:t>
      </w:r>
      <w:r>
        <w:rPr>
          <w:rFonts w:hint="eastAsia" w:ascii="宋体" w:hAnsi="宋体" w:cs="宋体"/>
          <w:color w:val="000000"/>
          <w:sz w:val="28"/>
          <w:szCs w:val="28"/>
          <w:shd w:val="clear" w:color="auto" w:fill="FFFFFF"/>
        </w:rPr>
        <w:t>000元（</w:t>
      </w:r>
      <w:r>
        <w:rPr>
          <w:rFonts w:hint="eastAsia" w:ascii="宋体" w:hAnsi="宋体" w:cs="宋体"/>
          <w:color w:val="000000"/>
          <w:sz w:val="28"/>
          <w:szCs w:val="28"/>
          <w:shd w:val="clear" w:color="auto" w:fill="FFFFFF"/>
          <w:lang w:val="en-US" w:eastAsia="zh-CN"/>
        </w:rPr>
        <w:t>伍仟</w:t>
      </w:r>
      <w:r>
        <w:rPr>
          <w:rFonts w:hint="eastAsia" w:ascii="宋体" w:hAnsi="宋体" w:cs="宋体"/>
          <w:color w:val="000000"/>
          <w:sz w:val="28"/>
          <w:szCs w:val="28"/>
          <w:shd w:val="clear" w:color="auto" w:fill="FFFFFF"/>
        </w:rPr>
        <w:t>元整），需</w:t>
      </w:r>
      <w:r>
        <w:rPr>
          <w:rFonts w:hint="eastAsia" w:ascii="宋体" w:hAnsi="宋体"/>
          <w:color w:val="000000"/>
          <w:sz w:val="28"/>
        </w:rPr>
        <w:t>通过投标公司公账号支付到我公司银行账号</w:t>
      </w:r>
      <w:r>
        <w:rPr>
          <w:rFonts w:hint="eastAsia" w:ascii="宋体" w:hAnsi="宋体"/>
          <w:b/>
          <w:color w:val="000000"/>
          <w:sz w:val="28"/>
        </w:rPr>
        <w:t>（开户名：</w:t>
      </w:r>
      <w:r>
        <w:rPr>
          <w:rFonts w:hint="eastAsia" w:ascii="宋体" w:hAnsi="宋体"/>
          <w:b/>
          <w:color w:val="000000"/>
          <w:sz w:val="28"/>
          <w:lang w:eastAsia="zh-CN"/>
        </w:rPr>
        <w:t>住商肥料（青岛）有限公司</w:t>
      </w:r>
      <w:r>
        <w:rPr>
          <w:rFonts w:hint="eastAsia" w:ascii="宋体" w:hAnsi="宋体"/>
          <w:b/>
          <w:color w:val="000000"/>
          <w:sz w:val="28"/>
        </w:rPr>
        <w:t>，开户行：</w:t>
      </w:r>
      <w:r>
        <w:rPr>
          <w:rFonts w:hint="eastAsia" w:ascii="宋体" w:hAnsi="宋体" w:eastAsia="宋体" w:cs="宋体"/>
          <w:b/>
          <w:bCs/>
          <w:color w:val="000000" w:themeColor="text1"/>
          <w:sz w:val="28"/>
          <w:szCs w:val="28"/>
          <w14:textFill>
            <w14:solidFill>
              <w14:schemeClr w14:val="tx1"/>
            </w14:solidFill>
          </w14:textFill>
        </w:rPr>
        <w:t>中国农业银行平度广州路支行，账号：38-163</w:t>
      </w:r>
      <w:r>
        <w:rPr>
          <w:rFonts w:hint="eastAsia" w:ascii="宋体" w:hAnsi="宋体" w:eastAsia="宋体" w:cs="宋体"/>
          <w:b/>
          <w:bCs/>
          <w:color w:val="000000" w:themeColor="text1"/>
          <w:sz w:val="28"/>
          <w:szCs w:val="28"/>
          <w:lang w:val="en-US" w:eastAsia="zh-CN"/>
          <w14:textFill>
            <w14:solidFill>
              <w14:schemeClr w14:val="tx1"/>
            </w14:solidFill>
          </w14:textFill>
        </w:rPr>
        <w:t xml:space="preserve"> </w:t>
      </w:r>
      <w:r>
        <w:rPr>
          <w:rFonts w:hint="eastAsia" w:ascii="宋体" w:hAnsi="宋体" w:eastAsia="宋体" w:cs="宋体"/>
          <w:b/>
          <w:bCs/>
          <w:color w:val="000000" w:themeColor="text1"/>
          <w:sz w:val="28"/>
          <w:szCs w:val="28"/>
          <w14:textFill>
            <w14:solidFill>
              <w14:schemeClr w14:val="tx1"/>
            </w14:solidFill>
          </w14:textFill>
        </w:rPr>
        <w:t>3010</w:t>
      </w:r>
      <w:r>
        <w:rPr>
          <w:rFonts w:hint="eastAsia" w:ascii="宋体" w:hAnsi="宋体" w:eastAsia="宋体" w:cs="宋体"/>
          <w:b/>
          <w:bCs/>
          <w:color w:val="000000" w:themeColor="text1"/>
          <w:sz w:val="28"/>
          <w:szCs w:val="28"/>
          <w:lang w:val="en-US" w:eastAsia="zh-CN"/>
          <w14:textFill>
            <w14:solidFill>
              <w14:schemeClr w14:val="tx1"/>
            </w14:solidFill>
          </w14:textFill>
        </w:rPr>
        <w:t xml:space="preserve"> </w:t>
      </w:r>
      <w:r>
        <w:rPr>
          <w:rFonts w:hint="eastAsia" w:ascii="宋体" w:hAnsi="宋体" w:eastAsia="宋体" w:cs="宋体"/>
          <w:b/>
          <w:bCs/>
          <w:color w:val="000000" w:themeColor="text1"/>
          <w:sz w:val="28"/>
          <w:szCs w:val="28"/>
          <w14:textFill>
            <w14:solidFill>
              <w14:schemeClr w14:val="tx1"/>
            </w14:solidFill>
          </w14:textFill>
        </w:rPr>
        <w:t>4000</w:t>
      </w:r>
      <w:r>
        <w:rPr>
          <w:rFonts w:hint="eastAsia" w:ascii="宋体" w:hAnsi="宋体" w:eastAsia="宋体" w:cs="宋体"/>
          <w:b/>
          <w:bCs/>
          <w:color w:val="000000" w:themeColor="text1"/>
          <w:sz w:val="28"/>
          <w:szCs w:val="28"/>
          <w:lang w:val="en-US" w:eastAsia="zh-CN"/>
          <w14:textFill>
            <w14:solidFill>
              <w14:schemeClr w14:val="tx1"/>
            </w14:solidFill>
          </w14:textFill>
        </w:rPr>
        <w:t xml:space="preserve"> </w:t>
      </w:r>
      <w:r>
        <w:rPr>
          <w:rFonts w:hint="eastAsia" w:ascii="宋体" w:hAnsi="宋体" w:eastAsia="宋体" w:cs="宋体"/>
          <w:b/>
          <w:bCs/>
          <w:color w:val="000000" w:themeColor="text1"/>
          <w:sz w:val="28"/>
          <w:szCs w:val="28"/>
          <w14:textFill>
            <w14:solidFill>
              <w14:schemeClr w14:val="tx1"/>
            </w14:solidFill>
          </w14:textFill>
        </w:rPr>
        <w:t xml:space="preserve">6756 </w:t>
      </w:r>
      <w:r>
        <w:rPr>
          <w:rFonts w:hint="eastAsia" w:ascii="宋体" w:hAnsi="宋体"/>
          <w:b/>
          <w:color w:val="000000" w:themeColor="text1"/>
          <w:sz w:val="28"/>
          <w14:textFill>
            <w14:solidFill>
              <w14:schemeClr w14:val="tx1"/>
            </w14:solidFill>
          </w14:textFill>
        </w:rPr>
        <w:t>）</w:t>
      </w:r>
    </w:p>
    <w:p>
      <w:pPr>
        <w:tabs>
          <w:tab w:val="left" w:pos="2700"/>
        </w:tabs>
        <w:spacing w:line="540" w:lineRule="exact"/>
        <w:ind w:firstLine="560" w:firstLineChars="200"/>
        <w:jc w:val="left"/>
        <w:rPr>
          <w:rFonts w:ascii="宋体" w:hAnsi="宋体" w:cs="宋体"/>
          <w:color w:val="000000"/>
          <w:sz w:val="28"/>
          <w:szCs w:val="28"/>
          <w:shd w:val="clear" w:color="auto" w:fill="FFFFFF"/>
        </w:rPr>
      </w:pPr>
      <w:r>
        <w:rPr>
          <w:rFonts w:hint="eastAsia" w:ascii="宋体" w:hAnsi="宋体" w:cs="宋体"/>
          <w:color w:val="000000"/>
          <w:sz w:val="28"/>
          <w:szCs w:val="28"/>
          <w:shd w:val="clear" w:color="auto" w:fill="FFFFFF"/>
        </w:rPr>
        <w:t>中标单位在合同签定并生效后，履约保证金在合同执行完毕</w:t>
      </w:r>
      <w:r>
        <w:rPr>
          <w:rFonts w:hint="eastAsia" w:ascii="宋体" w:hAnsi="宋体" w:cs="宋体"/>
          <w:sz w:val="28"/>
          <w:szCs w:val="28"/>
          <w:shd w:val="clear" w:color="auto" w:fill="FFFFFF"/>
        </w:rPr>
        <w:t>，中标单位无违约行为后，7个工作日内无息原路退还。未中标单位的保证金于</w:t>
      </w:r>
      <w:r>
        <w:rPr>
          <w:rFonts w:hint="eastAsia" w:ascii="宋体" w:hAnsi="宋体" w:cs="宋体"/>
          <w:color w:val="000000"/>
          <w:sz w:val="28"/>
          <w:szCs w:val="28"/>
          <w:shd w:val="clear" w:color="auto" w:fill="FFFFFF"/>
        </w:rPr>
        <w:t>招标结束后，依我公司流程于10个工作日内无息原路退还。</w:t>
      </w:r>
    </w:p>
    <w:p>
      <w:pPr>
        <w:tabs>
          <w:tab w:val="left" w:pos="2700"/>
        </w:tabs>
        <w:spacing w:line="540" w:lineRule="exact"/>
        <w:ind w:firstLine="560" w:firstLineChars="200"/>
        <w:jc w:val="left"/>
        <w:rPr>
          <w:rFonts w:ascii="宋体" w:hAnsi="宋体" w:cs="宋体"/>
          <w:color w:val="000000"/>
          <w:sz w:val="28"/>
          <w:szCs w:val="28"/>
          <w:shd w:val="clear" w:color="auto" w:fill="FFFFFF"/>
        </w:rPr>
      </w:pPr>
      <w:r>
        <w:rPr>
          <w:rFonts w:hint="eastAsia" w:ascii="宋体" w:hAnsi="宋体"/>
          <w:color w:val="000000"/>
          <w:sz w:val="28"/>
          <w:szCs w:val="28"/>
        </w:rPr>
        <w:t>若入围投标单位在投标过程中串通作弊，哄抬标价，或中标后不执行标的约定，则取消相关投标单位的投标资格，并没收</w:t>
      </w:r>
      <w:r>
        <w:rPr>
          <w:rFonts w:hint="eastAsia" w:ascii="宋体" w:hAnsi="宋体" w:cs="宋体"/>
          <w:color w:val="000000"/>
          <w:sz w:val="28"/>
          <w:szCs w:val="28"/>
          <w:shd w:val="clear" w:color="auto" w:fill="FFFFFF"/>
        </w:rPr>
        <w:t>履约</w:t>
      </w:r>
      <w:r>
        <w:rPr>
          <w:rFonts w:hint="eastAsia" w:ascii="宋体" w:hAnsi="宋体"/>
          <w:color w:val="000000"/>
          <w:sz w:val="28"/>
          <w:szCs w:val="28"/>
        </w:rPr>
        <w:t>保证金。</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2.3</w:t>
      </w:r>
      <w:r>
        <w:rPr>
          <w:rFonts w:hint="eastAsia" w:ascii="宋体" w:hAnsi="宋体" w:cs="宋体"/>
          <w:color w:val="000000"/>
          <w:sz w:val="28"/>
          <w:szCs w:val="28"/>
          <w:shd w:val="clear" w:color="auto" w:fill="FFFFFF"/>
        </w:rPr>
        <w:t>投标单位应将</w:t>
      </w:r>
      <w:r>
        <w:rPr>
          <w:rFonts w:hint="eastAsia" w:ascii="宋体" w:hAnsi="宋体"/>
          <w:color w:val="000000"/>
          <w:sz w:val="28"/>
          <w:szCs w:val="28"/>
        </w:rPr>
        <w:t>投标文件</w:t>
      </w:r>
      <w:r>
        <w:rPr>
          <w:rFonts w:hint="eastAsia" w:ascii="宋体" w:hAnsi="宋体" w:cs="宋体"/>
          <w:color w:val="000000"/>
          <w:sz w:val="28"/>
          <w:szCs w:val="28"/>
          <w:shd w:val="clear" w:color="auto" w:fill="FFFFFF"/>
        </w:rPr>
        <w:t>，</w:t>
      </w:r>
      <w:r>
        <w:rPr>
          <w:rFonts w:hint="eastAsia" w:ascii="宋体" w:hAnsi="宋体"/>
          <w:color w:val="000000"/>
          <w:sz w:val="28"/>
          <w:szCs w:val="28"/>
        </w:rPr>
        <w:t>在</w:t>
      </w:r>
      <w:r>
        <w:rPr>
          <w:rFonts w:hint="eastAsia" w:ascii="宋体" w:hAnsi="宋体"/>
          <w:color w:val="000000"/>
          <w:sz w:val="28"/>
          <w:szCs w:val="28"/>
          <w:highlight w:val="yellow"/>
        </w:rPr>
        <w:t>202</w:t>
      </w:r>
      <w:r>
        <w:rPr>
          <w:rFonts w:hint="eastAsia" w:ascii="宋体" w:hAnsi="宋体"/>
          <w:color w:val="000000"/>
          <w:sz w:val="28"/>
          <w:szCs w:val="28"/>
          <w:highlight w:val="yellow"/>
          <w:lang w:val="en-US" w:eastAsia="zh-CN"/>
        </w:rPr>
        <w:t>3</w:t>
      </w:r>
      <w:r>
        <w:rPr>
          <w:rFonts w:hint="eastAsia" w:ascii="宋体" w:hAnsi="宋体"/>
          <w:color w:val="000000"/>
          <w:sz w:val="28"/>
          <w:szCs w:val="28"/>
          <w:highlight w:val="yellow"/>
        </w:rPr>
        <w:t>年</w:t>
      </w:r>
      <w:r>
        <w:rPr>
          <w:rFonts w:hint="eastAsia" w:ascii="宋体" w:hAnsi="宋体"/>
          <w:color w:val="000000"/>
          <w:sz w:val="28"/>
          <w:szCs w:val="28"/>
          <w:highlight w:val="yellow"/>
          <w:lang w:val="en-US" w:eastAsia="zh-CN"/>
        </w:rPr>
        <w:t>4</w:t>
      </w:r>
      <w:r>
        <w:rPr>
          <w:rFonts w:hint="eastAsia" w:ascii="宋体" w:hAnsi="宋体"/>
          <w:color w:val="000000"/>
          <w:sz w:val="28"/>
          <w:szCs w:val="28"/>
          <w:highlight w:val="yellow"/>
        </w:rPr>
        <w:t>月</w:t>
      </w:r>
      <w:r>
        <w:rPr>
          <w:rFonts w:hint="eastAsia" w:ascii="宋体" w:hAnsi="宋体"/>
          <w:color w:val="000000"/>
          <w:sz w:val="28"/>
          <w:szCs w:val="28"/>
          <w:highlight w:val="yellow"/>
          <w:lang w:val="en-US" w:eastAsia="zh-CN"/>
        </w:rPr>
        <w:t>11</w:t>
      </w:r>
      <w:r>
        <w:rPr>
          <w:rFonts w:hint="eastAsia" w:ascii="宋体" w:hAnsi="宋体"/>
          <w:color w:val="000000"/>
          <w:sz w:val="28"/>
          <w:szCs w:val="28"/>
          <w:highlight w:val="yellow"/>
        </w:rPr>
        <w:t>日</w:t>
      </w:r>
      <w:r>
        <w:rPr>
          <w:rFonts w:hint="eastAsia" w:ascii="宋体" w:hAnsi="宋体"/>
          <w:color w:val="000000"/>
          <w:sz w:val="28"/>
          <w:szCs w:val="28"/>
          <w:highlight w:val="yellow"/>
          <w:lang w:val="en-US" w:eastAsia="zh-CN"/>
        </w:rPr>
        <w:t>7</w:t>
      </w:r>
      <w:r>
        <w:rPr>
          <w:rFonts w:hint="eastAsia" w:ascii="宋体" w:hAnsi="宋体"/>
          <w:color w:val="000000"/>
          <w:sz w:val="28"/>
          <w:szCs w:val="28"/>
          <w:highlight w:val="yellow"/>
        </w:rPr>
        <w:t>：00</w:t>
      </w:r>
      <w:r>
        <w:rPr>
          <w:rFonts w:hint="eastAsia" w:ascii="宋体" w:hAnsi="宋体"/>
          <w:color w:val="000000"/>
          <w:sz w:val="28"/>
          <w:szCs w:val="28"/>
          <w:highlight w:val="yellow"/>
          <w:lang w:val="en-US" w:eastAsia="zh-CN"/>
        </w:rPr>
        <w:t>之前</w:t>
      </w:r>
      <w:r>
        <w:rPr>
          <w:rFonts w:hint="eastAsia" w:ascii="宋体" w:hAnsi="宋体"/>
          <w:color w:val="000000"/>
          <w:sz w:val="28"/>
          <w:szCs w:val="28"/>
        </w:rPr>
        <w:t>，</w:t>
      </w:r>
      <w:r>
        <w:rPr>
          <w:rFonts w:hint="eastAsia" w:ascii="宋体" w:hAnsi="宋体"/>
          <w:color w:val="000000"/>
          <w:sz w:val="28"/>
          <w:szCs w:val="28"/>
          <w:lang w:val="en-US" w:eastAsia="zh-CN"/>
        </w:rPr>
        <w:t>发送到我们公司指定的招标邮箱内</w:t>
      </w:r>
      <w:r>
        <w:rPr>
          <w:rFonts w:hint="eastAsia" w:ascii="宋体" w:hAnsi="宋体"/>
          <w:color w:val="auto"/>
          <w:sz w:val="28"/>
          <w:szCs w:val="28"/>
        </w:rPr>
        <w:t>。</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2.4投标单位应承担本次投标所涉及的一切费用，不管投标结果如何，我公司对上述费用不负任何责任。</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2..5投标单位若对招标文件有疑问，应于</w:t>
      </w:r>
      <w:r>
        <w:rPr>
          <w:rFonts w:hint="eastAsia" w:ascii="宋体" w:hAnsi="宋体"/>
          <w:color w:val="000000"/>
          <w:sz w:val="28"/>
          <w:szCs w:val="28"/>
          <w:highlight w:val="yellow"/>
        </w:rPr>
        <w:t>202</w:t>
      </w:r>
      <w:r>
        <w:rPr>
          <w:rFonts w:hint="eastAsia" w:ascii="宋体" w:hAnsi="宋体"/>
          <w:color w:val="000000"/>
          <w:sz w:val="28"/>
          <w:szCs w:val="28"/>
          <w:highlight w:val="yellow"/>
          <w:lang w:val="en-US" w:eastAsia="zh-CN"/>
        </w:rPr>
        <w:t>3</w:t>
      </w:r>
      <w:r>
        <w:rPr>
          <w:rFonts w:hint="eastAsia" w:ascii="宋体" w:hAnsi="宋体"/>
          <w:color w:val="000000"/>
          <w:sz w:val="28"/>
          <w:szCs w:val="28"/>
          <w:highlight w:val="yellow"/>
        </w:rPr>
        <w:t>年</w:t>
      </w:r>
      <w:r>
        <w:rPr>
          <w:rFonts w:hint="eastAsia" w:ascii="宋体" w:hAnsi="宋体"/>
          <w:color w:val="000000"/>
          <w:sz w:val="28"/>
          <w:szCs w:val="28"/>
          <w:highlight w:val="yellow"/>
          <w:lang w:val="en-US" w:eastAsia="zh-CN"/>
        </w:rPr>
        <w:t>4</w:t>
      </w:r>
      <w:r>
        <w:rPr>
          <w:rFonts w:hint="eastAsia" w:ascii="宋体" w:hAnsi="宋体"/>
          <w:color w:val="000000"/>
          <w:sz w:val="28"/>
          <w:szCs w:val="28"/>
          <w:highlight w:val="yellow"/>
        </w:rPr>
        <w:t>月</w:t>
      </w:r>
      <w:r>
        <w:rPr>
          <w:rFonts w:hint="eastAsia" w:ascii="宋体" w:hAnsi="宋体"/>
          <w:color w:val="000000"/>
          <w:sz w:val="28"/>
          <w:szCs w:val="28"/>
          <w:highlight w:val="yellow"/>
          <w:lang w:val="en-US" w:eastAsia="zh-CN"/>
        </w:rPr>
        <w:t>10</w:t>
      </w:r>
      <w:r>
        <w:rPr>
          <w:rFonts w:hint="eastAsia" w:ascii="宋体" w:hAnsi="宋体"/>
          <w:color w:val="000000"/>
          <w:sz w:val="28"/>
          <w:szCs w:val="28"/>
          <w:highlight w:val="yellow"/>
        </w:rPr>
        <w:t>日1</w:t>
      </w:r>
      <w:r>
        <w:rPr>
          <w:rFonts w:hint="eastAsia" w:ascii="宋体" w:hAnsi="宋体"/>
          <w:color w:val="000000"/>
          <w:sz w:val="28"/>
          <w:szCs w:val="28"/>
          <w:highlight w:val="yellow"/>
          <w:lang w:val="en-US" w:eastAsia="zh-CN"/>
        </w:rPr>
        <w:t>7</w:t>
      </w:r>
      <w:r>
        <w:rPr>
          <w:rFonts w:hint="eastAsia" w:ascii="宋体" w:hAnsi="宋体"/>
          <w:color w:val="000000"/>
          <w:sz w:val="28"/>
          <w:szCs w:val="28"/>
          <w:highlight w:val="yellow"/>
        </w:rPr>
        <w:t>：00</w:t>
      </w:r>
      <w:r>
        <w:rPr>
          <w:rFonts w:hint="eastAsia" w:ascii="宋体" w:hAnsi="宋体"/>
          <w:color w:val="000000"/>
          <w:sz w:val="28"/>
          <w:szCs w:val="28"/>
        </w:rPr>
        <w:t>前</w:t>
      </w:r>
      <w:r>
        <w:rPr>
          <w:rFonts w:hint="eastAsia" w:ascii="宋体" w:hAnsi="宋体"/>
          <w:color w:val="000000"/>
          <w:sz w:val="28"/>
          <w:szCs w:val="28"/>
          <w:lang w:val="en-US" w:eastAsia="zh-CN"/>
        </w:rPr>
        <w:t>提出</w:t>
      </w:r>
      <w:r>
        <w:rPr>
          <w:rFonts w:hint="eastAsia" w:ascii="宋体" w:hAnsi="宋体"/>
          <w:color w:val="000000"/>
          <w:sz w:val="28"/>
          <w:szCs w:val="28"/>
        </w:rPr>
        <w:t>，我公司将予以解答。</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2.6无论开标结果如何，投标单位所提供的资料均由我公司作存档保留不再返还。</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3.开标：</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时间：</w:t>
      </w:r>
      <w:r>
        <w:rPr>
          <w:rFonts w:hint="eastAsia" w:ascii="宋体" w:hAnsi="宋体"/>
          <w:color w:val="000000"/>
          <w:kern w:val="2"/>
          <w:sz w:val="28"/>
          <w:szCs w:val="28"/>
          <w:highlight w:val="yellow"/>
        </w:rPr>
        <w:t>202</w:t>
      </w:r>
      <w:r>
        <w:rPr>
          <w:rFonts w:hint="eastAsia" w:ascii="宋体" w:hAnsi="宋体"/>
          <w:color w:val="000000"/>
          <w:kern w:val="2"/>
          <w:sz w:val="28"/>
          <w:szCs w:val="28"/>
          <w:highlight w:val="yellow"/>
          <w:lang w:val="en-US" w:eastAsia="zh-CN"/>
        </w:rPr>
        <w:t>3</w:t>
      </w:r>
      <w:r>
        <w:rPr>
          <w:rFonts w:hint="eastAsia" w:ascii="宋体" w:hAnsi="宋体"/>
          <w:color w:val="000000"/>
          <w:kern w:val="2"/>
          <w:sz w:val="28"/>
          <w:szCs w:val="28"/>
          <w:highlight w:val="yellow"/>
        </w:rPr>
        <w:t>年</w:t>
      </w:r>
      <w:r>
        <w:rPr>
          <w:rFonts w:hint="eastAsia" w:ascii="宋体" w:hAnsi="宋体"/>
          <w:color w:val="000000"/>
          <w:kern w:val="2"/>
          <w:sz w:val="28"/>
          <w:szCs w:val="28"/>
          <w:highlight w:val="yellow"/>
          <w:lang w:val="en-US" w:eastAsia="zh-CN"/>
        </w:rPr>
        <w:t>4</w:t>
      </w:r>
      <w:r>
        <w:rPr>
          <w:rFonts w:hint="eastAsia" w:ascii="宋体" w:hAnsi="宋体"/>
          <w:color w:val="000000"/>
          <w:kern w:val="2"/>
          <w:sz w:val="28"/>
          <w:szCs w:val="28"/>
          <w:highlight w:val="yellow"/>
        </w:rPr>
        <w:t>月</w:t>
      </w:r>
      <w:r>
        <w:rPr>
          <w:rFonts w:hint="eastAsia" w:ascii="宋体" w:hAnsi="宋体"/>
          <w:color w:val="000000"/>
          <w:kern w:val="2"/>
          <w:sz w:val="28"/>
          <w:szCs w:val="28"/>
          <w:highlight w:val="yellow"/>
          <w:lang w:val="en-US" w:eastAsia="zh-CN"/>
        </w:rPr>
        <w:t>11</w:t>
      </w:r>
      <w:r>
        <w:rPr>
          <w:rFonts w:hint="eastAsia" w:ascii="宋体" w:hAnsi="宋体"/>
          <w:color w:val="000000"/>
          <w:kern w:val="2"/>
          <w:sz w:val="28"/>
          <w:szCs w:val="28"/>
          <w:highlight w:val="yellow"/>
        </w:rPr>
        <w:t>日</w:t>
      </w:r>
      <w:r>
        <w:rPr>
          <w:rFonts w:hint="eastAsia" w:ascii="宋体" w:hAnsi="宋体"/>
          <w:color w:val="000000"/>
          <w:kern w:val="2"/>
          <w:sz w:val="28"/>
          <w:szCs w:val="28"/>
          <w:highlight w:val="yellow"/>
          <w:lang w:eastAsia="zh-CN"/>
        </w:rPr>
        <w:t>。</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地点：</w:t>
      </w:r>
      <w:r>
        <w:rPr>
          <w:rFonts w:hint="eastAsia" w:ascii="宋体" w:hAnsi="宋体"/>
          <w:color w:val="000000"/>
          <w:kern w:val="2"/>
          <w:sz w:val="28"/>
          <w:szCs w:val="28"/>
          <w:lang w:eastAsia="zh-CN"/>
        </w:rPr>
        <w:t>住商肥料（青岛）有限公司</w:t>
      </w:r>
      <w:r>
        <w:rPr>
          <w:rFonts w:hint="eastAsia" w:ascii="宋体" w:hAnsi="宋体"/>
          <w:color w:val="000000"/>
          <w:kern w:val="2"/>
          <w:sz w:val="28"/>
          <w:szCs w:val="28"/>
        </w:rPr>
        <w:t>会议室</w:t>
      </w:r>
      <w:r>
        <w:rPr>
          <w:rFonts w:hint="eastAsia" w:ascii="宋体" w:hAnsi="宋体"/>
          <w:color w:val="000000"/>
          <w:kern w:val="2"/>
          <w:sz w:val="28"/>
          <w:szCs w:val="28"/>
          <w:lang w:eastAsia="zh-CN"/>
        </w:rPr>
        <w:t>。</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参加人员：</w:t>
      </w:r>
      <w:r>
        <w:rPr>
          <w:rFonts w:hint="eastAsia" w:ascii="宋体" w:hAnsi="宋体"/>
          <w:color w:val="000000"/>
          <w:kern w:val="2"/>
          <w:sz w:val="28"/>
          <w:szCs w:val="28"/>
          <w:lang w:eastAsia="zh-CN"/>
        </w:rPr>
        <w:t>住商肥料（青岛）有限公司</w:t>
      </w:r>
      <w:r>
        <w:rPr>
          <w:rFonts w:hint="eastAsia" w:ascii="宋体" w:hAnsi="宋体"/>
          <w:color w:val="000000"/>
          <w:kern w:val="2"/>
          <w:sz w:val="28"/>
          <w:szCs w:val="28"/>
        </w:rPr>
        <w:t>招投标小组。</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开标程序：</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招投标小组对投标单位报价及企业情况综合评估，提出建议中标单位。并与建议中标单位议价。</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标的结果通知方式：按投标单位标书中留下的联系电话通知。</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标的结果通告时间：</w:t>
      </w:r>
      <w:r>
        <w:rPr>
          <w:rFonts w:hint="eastAsia" w:ascii="宋体" w:hAnsi="宋体"/>
          <w:color w:val="000000"/>
          <w:kern w:val="2"/>
          <w:sz w:val="28"/>
          <w:szCs w:val="28"/>
          <w:highlight w:val="yellow"/>
        </w:rPr>
        <w:t>202</w:t>
      </w:r>
      <w:r>
        <w:rPr>
          <w:rFonts w:hint="eastAsia" w:ascii="宋体" w:hAnsi="宋体"/>
          <w:color w:val="000000"/>
          <w:kern w:val="2"/>
          <w:sz w:val="28"/>
          <w:szCs w:val="28"/>
          <w:highlight w:val="yellow"/>
          <w:lang w:val="en-US" w:eastAsia="zh-CN"/>
        </w:rPr>
        <w:t>3</w:t>
      </w:r>
      <w:r>
        <w:rPr>
          <w:rFonts w:hint="eastAsia" w:ascii="宋体" w:hAnsi="宋体"/>
          <w:color w:val="000000"/>
          <w:kern w:val="2"/>
          <w:sz w:val="28"/>
          <w:szCs w:val="28"/>
          <w:highlight w:val="yellow"/>
        </w:rPr>
        <w:t>年</w:t>
      </w:r>
      <w:r>
        <w:rPr>
          <w:rFonts w:hint="eastAsia" w:ascii="宋体" w:hAnsi="宋体"/>
          <w:color w:val="000000"/>
          <w:kern w:val="2"/>
          <w:sz w:val="28"/>
          <w:szCs w:val="28"/>
          <w:highlight w:val="yellow"/>
          <w:lang w:val="en-US" w:eastAsia="zh-CN"/>
        </w:rPr>
        <w:t>4</w:t>
      </w:r>
      <w:r>
        <w:rPr>
          <w:rFonts w:hint="eastAsia" w:ascii="宋体" w:hAnsi="宋体"/>
          <w:color w:val="000000"/>
          <w:kern w:val="2"/>
          <w:sz w:val="28"/>
          <w:szCs w:val="28"/>
          <w:highlight w:val="yellow"/>
        </w:rPr>
        <w:t>月</w:t>
      </w:r>
      <w:r>
        <w:rPr>
          <w:rFonts w:hint="eastAsia" w:ascii="宋体" w:hAnsi="宋体"/>
          <w:color w:val="000000"/>
          <w:kern w:val="2"/>
          <w:sz w:val="28"/>
          <w:szCs w:val="28"/>
          <w:highlight w:val="yellow"/>
          <w:lang w:val="en-US" w:eastAsia="zh-CN"/>
        </w:rPr>
        <w:t>12</w:t>
      </w:r>
      <w:r>
        <w:rPr>
          <w:rFonts w:hint="eastAsia" w:ascii="宋体" w:hAnsi="宋体"/>
          <w:color w:val="000000"/>
          <w:kern w:val="2"/>
          <w:sz w:val="28"/>
          <w:szCs w:val="28"/>
          <w:highlight w:val="yellow"/>
        </w:rPr>
        <w:t>日开</w:t>
      </w:r>
      <w:r>
        <w:rPr>
          <w:rFonts w:hint="eastAsia" w:ascii="宋体" w:hAnsi="宋体"/>
          <w:color w:val="000000"/>
          <w:kern w:val="2"/>
          <w:sz w:val="28"/>
          <w:szCs w:val="28"/>
        </w:rPr>
        <w:t>始通知中标单位。</w:t>
      </w:r>
    </w:p>
    <w:p>
      <w:pPr>
        <w:pStyle w:val="6"/>
        <w:widowControl/>
        <w:spacing w:line="500" w:lineRule="exact"/>
        <w:ind w:firstLine="610" w:firstLineChars="218"/>
        <w:rPr>
          <w:rFonts w:hint="eastAsia" w:ascii="宋体" w:hAnsi="宋体"/>
          <w:color w:val="FF0000"/>
          <w:kern w:val="2"/>
          <w:sz w:val="28"/>
          <w:szCs w:val="28"/>
        </w:rPr>
      </w:pPr>
      <w:r>
        <w:rPr>
          <w:rFonts w:hint="eastAsia" w:ascii="宋体" w:hAnsi="宋体"/>
          <w:color w:val="FF0000"/>
          <w:kern w:val="2"/>
          <w:sz w:val="28"/>
          <w:szCs w:val="28"/>
        </w:rPr>
        <w:t>招标结束后，我司将在3个工作日内与中标单位签订采购合同，最终交易条件以合同约定为准。</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 xml:space="preserve">4. 招标原则： </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评标活动遵循公开、公平、公正、诚实信用原则进行综合评价报价情况（在考虑质量保证的前提下，可择优进行议价）。</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企业信誉。</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执行合同的能力。</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招标当日不宣布中标结果，需由招标委员会主任确定中标单位。中标单位在中标后3个工作日内（遇法定节假日顺延）与我公司签定合同，如中标单位在宣布中标后3个工作日内不与我公司签订合同，包括因不能满足我公司招标计划数量和供货时间不与我公司签订合同方，视为不响应中标，没收履约保证金，并列入公司客户黑名单，1年内不得参入投标。按照评标结果的顺序顺次递补。</w:t>
      </w:r>
    </w:p>
    <w:p>
      <w:pPr>
        <w:pStyle w:val="6"/>
        <w:widowControl/>
        <w:spacing w:line="500" w:lineRule="exact"/>
        <w:ind w:firstLine="610" w:firstLineChars="218"/>
        <w:rPr>
          <w:ins w:id="0" w:author="陈敬泮" w:date="2021-10-20T11:26:00Z"/>
          <w:rFonts w:ascii="宋体" w:hAnsi="宋体"/>
          <w:color w:val="000000"/>
          <w:kern w:val="2"/>
          <w:sz w:val="28"/>
          <w:szCs w:val="28"/>
        </w:rPr>
      </w:pPr>
      <w:r>
        <w:rPr>
          <w:rFonts w:hint="eastAsia" w:ascii="宋体" w:hAnsi="宋体"/>
          <w:color w:val="000000"/>
          <w:kern w:val="2"/>
          <w:sz w:val="28"/>
          <w:szCs w:val="28"/>
        </w:rPr>
        <w:t>中标单位首次供货，并且该生产厂家的产品是我公司没有使用过的，则需要先行提供1000g小样品进行化验，验收质量合格方可供货，验收质量不合格则不能就该产品进行供货。在不能供货的情况下，中标单位按评标结果的顺序递补。</w:t>
      </w:r>
    </w:p>
    <w:p>
      <w:pPr>
        <w:pStyle w:val="6"/>
        <w:widowControl/>
        <w:spacing w:line="500" w:lineRule="exact"/>
        <w:ind w:firstLine="708" w:firstLineChars="253"/>
        <w:rPr>
          <w:rFonts w:hint="eastAsia" w:ascii="宋体" w:hAnsi="宋体"/>
          <w:color w:val="000000"/>
          <w:kern w:val="2"/>
          <w:sz w:val="28"/>
          <w:szCs w:val="28"/>
          <w:lang w:eastAsia="zh-CN"/>
        </w:rPr>
      </w:pPr>
      <w:r>
        <w:rPr>
          <w:rFonts w:hint="eastAsia" w:ascii="宋体" w:hAnsi="宋体"/>
          <w:color w:val="000000"/>
          <w:kern w:val="2"/>
          <w:sz w:val="28"/>
          <w:szCs w:val="28"/>
        </w:rPr>
        <w:t>联系人：</w:t>
      </w:r>
      <w:r>
        <w:rPr>
          <w:rFonts w:hint="eastAsia" w:ascii="宋体" w:hAnsi="宋体"/>
          <w:color w:val="auto"/>
          <w:kern w:val="2"/>
          <w:sz w:val="28"/>
          <w:szCs w:val="28"/>
          <w:lang w:val="en-US" w:eastAsia="zh-CN"/>
        </w:rPr>
        <w:t>范女士</w:t>
      </w:r>
      <w:r>
        <w:rPr>
          <w:rFonts w:hint="eastAsia" w:ascii="宋体" w:hAnsi="宋体"/>
          <w:color w:val="auto"/>
          <w:kern w:val="2"/>
          <w:sz w:val="28"/>
          <w:szCs w:val="28"/>
        </w:rPr>
        <w:t>，电 话：0532-80816169</w:t>
      </w:r>
      <w:r>
        <w:rPr>
          <w:rFonts w:hint="eastAsia" w:ascii="宋体" w:hAnsi="宋体"/>
          <w:color w:val="000000"/>
          <w:kern w:val="2"/>
          <w:sz w:val="28"/>
          <w:szCs w:val="28"/>
          <w:lang w:eastAsia="zh-CN"/>
        </w:rPr>
        <w:t>。</w:t>
      </w:r>
    </w:p>
    <w:p>
      <w:pPr>
        <w:pStyle w:val="6"/>
        <w:widowControl/>
        <w:spacing w:line="500" w:lineRule="exact"/>
        <w:ind w:firstLine="708" w:firstLineChars="253"/>
        <w:rPr>
          <w:rFonts w:hint="eastAsia" w:ascii="宋体" w:hAnsi="宋体"/>
          <w:color w:val="000000"/>
          <w:kern w:val="2"/>
          <w:sz w:val="28"/>
          <w:szCs w:val="28"/>
          <w:lang w:eastAsia="zh-CN"/>
        </w:rPr>
      </w:pPr>
    </w:p>
    <w:p>
      <w:pPr>
        <w:pStyle w:val="6"/>
        <w:widowControl/>
        <w:spacing w:line="500" w:lineRule="exact"/>
        <w:jc w:val="right"/>
        <w:rPr>
          <w:rFonts w:ascii="宋体" w:hAnsi="宋体"/>
          <w:color w:val="000000"/>
          <w:kern w:val="2"/>
          <w:sz w:val="28"/>
          <w:szCs w:val="28"/>
        </w:rPr>
      </w:pPr>
      <w:r>
        <w:rPr>
          <w:rFonts w:hint="eastAsia" w:ascii="宋体" w:hAnsi="宋体"/>
          <w:color w:val="000000"/>
          <w:kern w:val="2"/>
          <w:sz w:val="28"/>
          <w:szCs w:val="28"/>
        </w:rPr>
        <w:t xml:space="preserve">                                               </w:t>
      </w:r>
      <w:r>
        <w:rPr>
          <w:rFonts w:hint="eastAsia" w:ascii="宋体" w:hAnsi="宋体"/>
          <w:color w:val="000000"/>
          <w:kern w:val="2"/>
          <w:sz w:val="28"/>
          <w:szCs w:val="28"/>
          <w:highlight w:val="none"/>
        </w:rPr>
        <w:t>202</w:t>
      </w:r>
      <w:r>
        <w:rPr>
          <w:rFonts w:hint="eastAsia" w:ascii="宋体" w:hAnsi="宋体"/>
          <w:color w:val="000000"/>
          <w:kern w:val="2"/>
          <w:sz w:val="28"/>
          <w:szCs w:val="28"/>
          <w:highlight w:val="none"/>
          <w:lang w:val="en-US" w:eastAsia="zh-CN"/>
        </w:rPr>
        <w:t>3</w:t>
      </w:r>
      <w:r>
        <w:rPr>
          <w:rFonts w:hint="eastAsia" w:ascii="宋体" w:hAnsi="宋体"/>
          <w:color w:val="000000"/>
          <w:kern w:val="2"/>
          <w:sz w:val="28"/>
          <w:szCs w:val="28"/>
          <w:highlight w:val="none"/>
        </w:rPr>
        <w:t>年</w:t>
      </w:r>
      <w:r>
        <w:rPr>
          <w:rFonts w:hint="eastAsia" w:ascii="宋体" w:hAnsi="宋体"/>
          <w:color w:val="000000"/>
          <w:kern w:val="2"/>
          <w:sz w:val="28"/>
          <w:szCs w:val="28"/>
          <w:highlight w:val="none"/>
          <w:lang w:val="en-US" w:eastAsia="zh-CN"/>
        </w:rPr>
        <w:t>4</w:t>
      </w:r>
      <w:r>
        <w:rPr>
          <w:rFonts w:hint="eastAsia" w:ascii="宋体" w:hAnsi="宋体"/>
          <w:color w:val="000000"/>
          <w:kern w:val="2"/>
          <w:sz w:val="28"/>
          <w:szCs w:val="28"/>
          <w:highlight w:val="none"/>
        </w:rPr>
        <w:t>月</w:t>
      </w:r>
      <w:r>
        <w:rPr>
          <w:rFonts w:hint="eastAsia" w:ascii="宋体" w:hAnsi="宋体"/>
          <w:color w:val="000000"/>
          <w:kern w:val="2"/>
          <w:sz w:val="28"/>
          <w:szCs w:val="28"/>
          <w:highlight w:val="none"/>
          <w:lang w:val="en-US" w:eastAsia="zh-CN"/>
        </w:rPr>
        <w:t>4</w:t>
      </w:r>
      <w:r>
        <w:rPr>
          <w:rFonts w:hint="eastAsia" w:ascii="宋体" w:hAnsi="宋体"/>
          <w:color w:val="000000"/>
          <w:kern w:val="2"/>
          <w:sz w:val="28"/>
          <w:szCs w:val="28"/>
          <w:highlight w:val="none"/>
        </w:rPr>
        <w:t>日</w:t>
      </w:r>
      <w:r>
        <w:rPr>
          <w:rFonts w:hint="eastAsia" w:ascii="宋体" w:hAnsi="宋体"/>
          <w:color w:val="000000"/>
          <w:kern w:val="2"/>
          <w:sz w:val="28"/>
          <w:szCs w:val="28"/>
        </w:rPr>
        <w:t xml:space="preserve"> </w:t>
      </w:r>
    </w:p>
    <w:p>
      <w:pPr>
        <w:tabs>
          <w:tab w:val="left" w:pos="7379"/>
        </w:tabs>
        <w:adjustRightInd w:val="0"/>
        <w:snapToGrid w:val="0"/>
        <w:spacing w:line="340" w:lineRule="exact"/>
        <w:jc w:val="left"/>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1161" w:right="1191" w:bottom="1134" w:left="1191" w:header="851" w:footer="992" w:gutter="0"/>
          <w:cols w:space="720" w:num="1"/>
          <w:docGrid w:type="lines" w:linePitch="312" w:charSpace="0"/>
        </w:sectPr>
      </w:pPr>
    </w:p>
    <w:p>
      <w:pPr>
        <w:keepNext w:val="0"/>
        <w:keepLines w:val="0"/>
        <w:pageBreakBefore w:val="0"/>
        <w:widowControl w:val="0"/>
        <w:tabs>
          <w:tab w:val="left" w:pos="7379"/>
        </w:tabs>
        <w:kinsoku/>
        <w:wordWrap/>
        <w:overflowPunct/>
        <w:topLinePunct w:val="0"/>
        <w:autoSpaceDE/>
        <w:autoSpaceDN/>
        <w:bidi w:val="0"/>
        <w:adjustRightInd w:val="0"/>
        <w:snapToGrid w:val="0"/>
        <w:spacing w:line="360" w:lineRule="exact"/>
        <w:ind w:left="0" w:leftChars="0" w:firstLine="0" w:firstLineChars="0"/>
        <w:jc w:val="center"/>
        <w:textAlignment w:val="auto"/>
        <w:outlineLvl w:val="9"/>
        <w:rPr>
          <w:rFonts w:ascii="宋体" w:hAnsi="宋体" w:cs="宋体"/>
          <w:b/>
          <w:color w:val="000000"/>
          <w:sz w:val="28"/>
          <w:szCs w:val="28"/>
          <w:shd w:val="clear" w:color="auto" w:fill="FFFFFF"/>
        </w:rPr>
      </w:pPr>
      <w:r>
        <w:rPr>
          <w:rFonts w:hint="eastAsia" w:ascii="宋体" w:hAnsi="宋体" w:cs="宋体"/>
          <w:b/>
          <w:color w:val="000000"/>
          <w:sz w:val="28"/>
          <w:szCs w:val="28"/>
          <w:shd w:val="clear" w:color="auto" w:fill="FFFFFF"/>
        </w:rPr>
        <w:t>报价书</w:t>
      </w:r>
    </w:p>
    <w:p>
      <w:pPr>
        <w:keepNext w:val="0"/>
        <w:keepLines w:val="0"/>
        <w:pageBreakBefore w:val="0"/>
        <w:widowControl w:val="0"/>
        <w:tabs>
          <w:tab w:val="left" w:pos="2700"/>
        </w:tabs>
        <w:kinsoku/>
        <w:wordWrap/>
        <w:overflowPunct/>
        <w:topLinePunct w:val="0"/>
        <w:autoSpaceDE/>
        <w:autoSpaceDN/>
        <w:bidi w:val="0"/>
        <w:spacing w:line="360" w:lineRule="exact"/>
        <w:ind w:left="0" w:leftChars="0" w:right="1032" w:firstLine="0" w:firstLineChars="0"/>
        <w:textAlignment w:val="auto"/>
        <w:outlineLvl w:val="9"/>
        <w:rPr>
          <w:rFonts w:ascii="宋体" w:hAnsi="宋体"/>
          <w:color w:val="000000"/>
          <w:sz w:val="24"/>
          <w:szCs w:val="24"/>
        </w:rPr>
      </w:pPr>
      <w:r>
        <w:rPr>
          <w:rFonts w:hint="eastAsia" w:ascii="宋体" w:hAnsi="宋体"/>
          <w:color w:val="000000"/>
          <w:sz w:val="24"/>
          <w:szCs w:val="24"/>
          <w:lang w:val="en-US" w:eastAsia="zh-CN"/>
        </w:rPr>
        <w:t xml:space="preserve">    </w:t>
      </w:r>
      <w:r>
        <w:rPr>
          <w:rFonts w:hint="eastAsia" w:ascii="宋体" w:hAnsi="宋体"/>
          <w:color w:val="000000"/>
          <w:sz w:val="24"/>
          <w:szCs w:val="24"/>
          <w:lang w:eastAsia="zh-CN"/>
        </w:rPr>
        <w:t>住商肥料（青岛）有限公司</w:t>
      </w:r>
      <w:r>
        <w:rPr>
          <w:rFonts w:hint="eastAsia" w:ascii="宋体" w:hAnsi="宋体"/>
          <w:color w:val="000000"/>
          <w:sz w:val="24"/>
          <w:szCs w:val="24"/>
        </w:rPr>
        <w:t>：我司确认参与贵司下述原料的投标，已详细阅读贵司的招标公告，并熟知贵司的投标条件和要求，愿意自觉遵守和积极配合贵司的工作，报价如下： （其它说明：以下①②③④为必填项，原料包装物标识与实物相符，若不相符，请备注</w:t>
      </w:r>
      <w:r>
        <w:rPr>
          <w:rFonts w:hint="eastAsia" w:ascii="宋体" w:hAnsi="宋体"/>
          <w:color w:val="000000"/>
          <w:szCs w:val="21"/>
        </w:rPr>
        <w:t xml:space="preserve">） </w:t>
      </w:r>
    </w:p>
    <w:tbl>
      <w:tblPr>
        <w:tblStyle w:val="9"/>
        <w:tblW w:w="15180" w:type="dxa"/>
        <w:tblInd w:w="-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9"/>
        <w:gridCol w:w="2614"/>
        <w:gridCol w:w="798"/>
        <w:gridCol w:w="790"/>
        <w:gridCol w:w="924"/>
        <w:gridCol w:w="1118"/>
        <w:gridCol w:w="1045"/>
        <w:gridCol w:w="1125"/>
        <w:gridCol w:w="2628"/>
        <w:gridCol w:w="127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59"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产品名称</w:t>
            </w:r>
          </w:p>
        </w:tc>
        <w:tc>
          <w:tcPr>
            <w:tcW w:w="2614"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规  格</w:t>
            </w:r>
          </w:p>
        </w:tc>
        <w:tc>
          <w:tcPr>
            <w:tcW w:w="798"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highlight w:val="none"/>
              </w:rPr>
            </w:pPr>
            <w:r>
              <w:rPr>
                <w:rFonts w:hint="eastAsia" w:ascii="宋体" w:hAnsi="宋体" w:cs="宋体"/>
                <w:color w:val="auto"/>
                <w:kern w:val="0"/>
                <w:sz w:val="18"/>
                <w:szCs w:val="18"/>
                <w:highlight w:val="none"/>
              </w:rPr>
              <w:t>生产厂家①</w:t>
            </w:r>
          </w:p>
        </w:tc>
        <w:tc>
          <w:tcPr>
            <w:tcW w:w="79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highlight w:val="none"/>
              </w:rPr>
            </w:pPr>
            <w:r>
              <w:rPr>
                <w:rFonts w:hint="eastAsia" w:ascii="宋体" w:hAnsi="宋体" w:cs="宋体"/>
                <w:color w:val="auto"/>
                <w:kern w:val="0"/>
                <w:sz w:val="18"/>
                <w:szCs w:val="18"/>
                <w:highlight w:val="none"/>
              </w:rPr>
              <w:t>招标数量/吨</w:t>
            </w:r>
          </w:p>
        </w:tc>
        <w:tc>
          <w:tcPr>
            <w:tcW w:w="924"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highlight w:val="none"/>
              </w:rPr>
            </w:pPr>
            <w:r>
              <w:rPr>
                <w:rFonts w:hint="eastAsia" w:ascii="宋体" w:hAnsi="宋体" w:cs="宋体"/>
                <w:color w:val="auto"/>
                <w:kern w:val="0"/>
                <w:sz w:val="18"/>
                <w:szCs w:val="18"/>
                <w:highlight w:val="none"/>
              </w:rPr>
              <w:t>投标数量/吨②</w:t>
            </w:r>
          </w:p>
        </w:tc>
        <w:tc>
          <w:tcPr>
            <w:tcW w:w="1118"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highlight w:val="none"/>
              </w:rPr>
            </w:pPr>
            <w:r>
              <w:rPr>
                <w:rFonts w:hint="eastAsia" w:ascii="宋体" w:hAnsi="宋体" w:cs="宋体"/>
                <w:color w:val="auto"/>
                <w:kern w:val="0"/>
                <w:sz w:val="18"/>
                <w:szCs w:val="18"/>
                <w:highlight w:val="none"/>
              </w:rPr>
              <w:t>到门单价    元/吨③</w:t>
            </w:r>
          </w:p>
        </w:tc>
        <w:tc>
          <w:tcPr>
            <w:tcW w:w="1045"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highlight w:val="none"/>
              </w:rPr>
            </w:pPr>
            <w:r>
              <w:rPr>
                <w:rFonts w:hint="eastAsia" w:ascii="宋体" w:hAnsi="宋体" w:cs="宋体"/>
                <w:color w:val="auto"/>
                <w:kern w:val="0"/>
                <w:sz w:val="18"/>
                <w:szCs w:val="18"/>
                <w:highlight w:val="none"/>
              </w:rPr>
              <w:t>包装方式</w:t>
            </w:r>
          </w:p>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④</w:t>
            </w:r>
          </w:p>
        </w:tc>
        <w:tc>
          <w:tcPr>
            <w:tcW w:w="1125"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付款方式</w:t>
            </w:r>
          </w:p>
        </w:tc>
        <w:tc>
          <w:tcPr>
            <w:tcW w:w="2628" w:type="dxa"/>
          </w:tcPr>
          <w:p>
            <w:pPr>
              <w:keepNext w:val="0"/>
              <w:keepLines w:val="0"/>
              <w:pageBreakBefore w:val="0"/>
              <w:widowControl/>
              <w:kinsoku/>
              <w:wordWrap/>
              <w:overflowPunct/>
              <w:topLinePunct w:val="0"/>
              <w:autoSpaceDE/>
              <w:autoSpaceDN/>
              <w:bidi w:val="0"/>
              <w:spacing w:line="240" w:lineRule="exact"/>
              <w:ind w:left="0" w:leftChars="0"/>
              <w:textAlignment w:val="auto"/>
              <w:outlineLvl w:val="9"/>
              <w:rPr>
                <w:rFonts w:ascii="宋体" w:hAnsi="宋体" w:cs="宋体"/>
                <w:color w:val="auto"/>
                <w:kern w:val="0"/>
                <w:sz w:val="18"/>
                <w:szCs w:val="18"/>
              </w:rPr>
            </w:pPr>
            <w:r>
              <w:rPr>
                <w:rFonts w:hint="eastAsia" w:ascii="宋体" w:hAnsi="宋体" w:cs="宋体"/>
                <w:color w:val="auto"/>
                <w:kern w:val="0"/>
                <w:sz w:val="18"/>
                <w:szCs w:val="18"/>
              </w:rPr>
              <w:t>交货期（开始到货-货到齐,结合实际生产需要调整交货期）</w:t>
            </w:r>
          </w:p>
        </w:tc>
        <w:tc>
          <w:tcPr>
            <w:tcW w:w="1272"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备注</w:t>
            </w:r>
          </w:p>
        </w:tc>
        <w:tc>
          <w:tcPr>
            <w:tcW w:w="1807"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装车/卸车</w:t>
            </w:r>
          </w:p>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exact"/>
        </w:trPr>
        <w:tc>
          <w:tcPr>
            <w:tcW w:w="1059"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r>
              <w:rPr>
                <w:rFonts w:hint="eastAsia" w:ascii="宋体" w:hAnsi="宋体" w:cs="宋体"/>
                <w:color w:val="auto"/>
                <w:kern w:val="0"/>
                <w:sz w:val="15"/>
                <w:szCs w:val="15"/>
              </w:rPr>
              <w:t>尿素</w:t>
            </w:r>
          </w:p>
        </w:tc>
        <w:tc>
          <w:tcPr>
            <w:tcW w:w="2614"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b w:val="0"/>
                <w:bCs w:val="0"/>
                <w:color w:val="auto"/>
                <w:kern w:val="0"/>
                <w:sz w:val="15"/>
                <w:szCs w:val="15"/>
              </w:rPr>
            </w:pPr>
            <w:r>
              <w:rPr>
                <w:rFonts w:hint="eastAsia" w:ascii="宋体" w:hAnsi="宋体" w:cs="宋体"/>
                <w:b w:val="0"/>
                <w:bCs w:val="0"/>
                <w:color w:val="auto"/>
                <w:kern w:val="0"/>
                <w:sz w:val="15"/>
                <w:szCs w:val="15"/>
              </w:rPr>
              <w:t xml:space="preserve">N≥46.0%，缩二脲≤1.0%，水分≤0.5%，小颗粒白色球状， </w:t>
            </w:r>
          </w:p>
        </w:tc>
        <w:tc>
          <w:tcPr>
            <w:tcW w:w="798"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79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r>
              <w:rPr>
                <w:rFonts w:hint="eastAsia" w:ascii="宋体" w:hAnsi="宋体" w:cs="宋体"/>
                <w:color w:val="auto"/>
                <w:kern w:val="0"/>
                <w:sz w:val="15"/>
                <w:szCs w:val="15"/>
                <w:lang w:val="en-US" w:eastAsia="zh-CN"/>
              </w:rPr>
              <w:t>200</w:t>
            </w:r>
            <w:r>
              <w:rPr>
                <w:rFonts w:hint="eastAsia" w:ascii="宋体" w:hAnsi="宋体" w:cs="宋体"/>
                <w:color w:val="auto"/>
                <w:kern w:val="0"/>
                <w:sz w:val="15"/>
                <w:szCs w:val="15"/>
              </w:rPr>
              <w:t>0</w:t>
            </w:r>
          </w:p>
        </w:tc>
        <w:tc>
          <w:tcPr>
            <w:tcW w:w="924"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1118"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1045"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1125"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r>
              <w:rPr>
                <w:rFonts w:hint="eastAsia" w:ascii="宋体" w:hAnsi="宋体" w:cs="宋体"/>
                <w:color w:val="auto"/>
                <w:kern w:val="0"/>
                <w:sz w:val="15"/>
                <w:szCs w:val="15"/>
              </w:rPr>
              <w:t>货到付款</w:t>
            </w:r>
          </w:p>
        </w:tc>
        <w:tc>
          <w:tcPr>
            <w:tcW w:w="2628"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r>
              <w:rPr>
                <w:rFonts w:hint="eastAsia" w:ascii="宋体" w:hAnsi="宋体" w:cs="宋体"/>
                <w:color w:val="auto"/>
                <w:kern w:val="0"/>
                <w:sz w:val="15"/>
                <w:szCs w:val="15"/>
              </w:rPr>
              <w:t>202</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4</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13-5.7</w:t>
            </w:r>
            <w:r>
              <w:rPr>
                <w:rFonts w:hint="eastAsia" w:ascii="宋体" w:hAnsi="宋体" w:cs="宋体"/>
                <w:color w:val="auto"/>
                <w:kern w:val="0"/>
                <w:sz w:val="15"/>
                <w:szCs w:val="15"/>
              </w:rPr>
              <w:t>日  每日供货约</w:t>
            </w:r>
            <w:r>
              <w:rPr>
                <w:rFonts w:hint="eastAsia" w:ascii="宋体" w:hAnsi="宋体" w:cs="宋体"/>
                <w:color w:val="auto"/>
                <w:kern w:val="0"/>
                <w:sz w:val="15"/>
                <w:szCs w:val="15"/>
                <w:lang w:val="en-US" w:eastAsia="zh-CN"/>
              </w:rPr>
              <w:t>22</w:t>
            </w:r>
            <w:r>
              <w:rPr>
                <w:rFonts w:hint="eastAsia" w:ascii="宋体" w:hAnsi="宋体" w:cs="宋体"/>
                <w:color w:val="auto"/>
                <w:kern w:val="0"/>
                <w:sz w:val="15"/>
                <w:szCs w:val="15"/>
              </w:rPr>
              <w:t>0吨</w:t>
            </w:r>
          </w:p>
        </w:tc>
        <w:tc>
          <w:tcPr>
            <w:tcW w:w="127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r>
              <w:rPr>
                <w:rFonts w:hint="eastAsia" w:ascii="宋体" w:hAnsi="宋体" w:cs="宋体"/>
                <w:color w:val="auto"/>
                <w:kern w:val="0"/>
                <w:sz w:val="15"/>
                <w:szCs w:val="15"/>
                <w:highlight w:val="none"/>
              </w:rPr>
              <w:t>吨包</w:t>
            </w:r>
          </w:p>
        </w:tc>
        <w:tc>
          <w:tcPr>
            <w:tcW w:w="1807" w:type="dxa"/>
            <w:vMerge w:val="restart"/>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sz w:val="18"/>
                <w:szCs w:val="18"/>
                <w:lang w:val="en-US" w:eastAsia="zh-CN"/>
              </w:rPr>
            </w:pPr>
            <w:r>
              <w:rPr>
                <w:rFonts w:hint="eastAsia" w:ascii="宋体" w:hAnsi="宋体" w:cs="宋体"/>
                <w:color w:val="auto"/>
                <w:sz w:val="18"/>
                <w:szCs w:val="18"/>
              </w:rPr>
              <w:t>装车原料必须整齐，乱厢的原料车辆如投标时没有特别注明，我公司拒绝卸货，若出现乱厢的原料，请调整至其它公司，或者运输到空闲场所，整理整齐再进行送货。如供方使用吨包平板车运输，卸车时供方送货司机协助卸货叉车挂包作业。</w:t>
            </w:r>
            <w:r>
              <w:rPr>
                <w:rFonts w:hint="eastAsia" w:ascii="宋体" w:hAnsi="宋体" w:cs="宋体"/>
                <w:color w:val="auto"/>
                <w:sz w:val="18"/>
                <w:szCs w:val="18"/>
                <w:lang w:val="en-US" w:eastAsia="zh-CN"/>
              </w:rPr>
              <w:t xml:space="preserve">            </w:t>
            </w:r>
          </w:p>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sz w:val="18"/>
                <w:szCs w:val="18"/>
                <w:lang w:val="en-US" w:eastAsia="zh-CN"/>
              </w:rPr>
            </w:pPr>
          </w:p>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sz w:val="18"/>
                <w:szCs w:val="18"/>
                <w:lang w:val="en-US" w:eastAsia="zh-CN"/>
              </w:rPr>
            </w:pPr>
          </w:p>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sz w:val="18"/>
                <w:szCs w:val="18"/>
                <w:lang w:val="en-US" w:eastAsia="zh-CN"/>
              </w:rPr>
            </w:pPr>
          </w:p>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sz w:val="18"/>
                <w:szCs w:val="18"/>
                <w:lang w:val="en-US" w:eastAsia="zh-CN"/>
              </w:rPr>
            </w:pPr>
          </w:p>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sz w:val="18"/>
                <w:szCs w:val="18"/>
                <w:lang w:val="en-US" w:eastAsia="zh-CN"/>
              </w:rPr>
            </w:pPr>
          </w:p>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sz w:val="18"/>
                <w:szCs w:val="18"/>
                <w:lang w:val="en-US" w:eastAsia="zh-CN"/>
              </w:rPr>
            </w:pPr>
          </w:p>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r>
              <w:rPr>
                <w:rFonts w:hint="eastAsia" w:ascii="宋体" w:hAnsi="宋体" w:cs="宋体"/>
                <w:b/>
                <w:bCs/>
                <w:color w:val="0000FF"/>
                <w:kern w:val="0"/>
                <w:sz w:val="22"/>
                <w:highlight w:val="none"/>
                <w:lang w:val="en-US" w:eastAsia="zh-CN"/>
              </w:rPr>
              <w:t>投标时要注明吨包是一次性或是有下料口。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exact"/>
        </w:trPr>
        <w:tc>
          <w:tcPr>
            <w:tcW w:w="1059"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尿素</w:t>
            </w:r>
          </w:p>
        </w:tc>
        <w:tc>
          <w:tcPr>
            <w:tcW w:w="2614"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b w:val="0"/>
                <w:bCs w:val="0"/>
                <w:color w:val="auto"/>
                <w:kern w:val="0"/>
                <w:sz w:val="15"/>
                <w:szCs w:val="15"/>
              </w:rPr>
            </w:pPr>
            <w:r>
              <w:rPr>
                <w:rFonts w:hint="eastAsia" w:ascii="宋体" w:hAnsi="宋体" w:cs="宋体"/>
                <w:b w:val="0"/>
                <w:bCs w:val="0"/>
                <w:color w:val="auto"/>
                <w:kern w:val="0"/>
                <w:sz w:val="15"/>
                <w:szCs w:val="15"/>
              </w:rPr>
              <w:t>N≥46.0%，缩二脲≤1.0%，水分≤0.5%，</w:t>
            </w:r>
            <w:r>
              <w:rPr>
                <w:rFonts w:hint="eastAsia" w:ascii="宋体" w:hAnsi="宋体" w:cs="宋体"/>
                <w:b w:val="0"/>
                <w:bCs w:val="0"/>
                <w:color w:val="auto"/>
                <w:kern w:val="0"/>
                <w:sz w:val="15"/>
                <w:szCs w:val="15"/>
                <w:lang w:val="en-US" w:eastAsia="zh-CN"/>
              </w:rPr>
              <w:t>大</w:t>
            </w:r>
            <w:r>
              <w:rPr>
                <w:rFonts w:hint="eastAsia" w:ascii="宋体" w:hAnsi="宋体" w:cs="宋体"/>
                <w:b w:val="0"/>
                <w:bCs w:val="0"/>
                <w:color w:val="auto"/>
                <w:kern w:val="0"/>
                <w:sz w:val="15"/>
                <w:szCs w:val="15"/>
              </w:rPr>
              <w:t xml:space="preserve">颗粒白色球状， </w:t>
            </w:r>
          </w:p>
        </w:tc>
        <w:tc>
          <w:tcPr>
            <w:tcW w:w="798"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79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eastAsia="宋体" w:cs="宋体"/>
                <w:color w:val="auto"/>
                <w:kern w:val="0"/>
                <w:sz w:val="15"/>
                <w:szCs w:val="15"/>
                <w:lang w:val="en-US" w:eastAsia="zh-CN"/>
              </w:rPr>
            </w:pPr>
            <w:r>
              <w:rPr>
                <w:rFonts w:hint="eastAsia" w:ascii="宋体" w:hAnsi="宋体" w:cs="宋体"/>
                <w:color w:val="auto"/>
                <w:kern w:val="0"/>
                <w:sz w:val="15"/>
                <w:szCs w:val="15"/>
                <w:lang w:val="en-US" w:eastAsia="zh-CN"/>
              </w:rPr>
              <w:t>800</w:t>
            </w:r>
          </w:p>
        </w:tc>
        <w:tc>
          <w:tcPr>
            <w:tcW w:w="924" w:type="dxa"/>
            <w:vAlign w:val="center"/>
          </w:tcPr>
          <w:p>
            <w:pPr>
              <w:keepNext w:val="0"/>
              <w:keepLines w:val="0"/>
              <w:pageBreakBefore w:val="0"/>
              <w:widowControl/>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118" w:type="dxa"/>
            <w:vAlign w:val="center"/>
          </w:tcPr>
          <w:p>
            <w:pPr>
              <w:keepNext w:val="0"/>
              <w:keepLines w:val="0"/>
              <w:pageBreakBefore w:val="0"/>
              <w:widowControl/>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045"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1125"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货到付款</w:t>
            </w:r>
          </w:p>
        </w:tc>
        <w:tc>
          <w:tcPr>
            <w:tcW w:w="2628"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both"/>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202</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4</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13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5月5</w:t>
            </w:r>
            <w:r>
              <w:rPr>
                <w:rFonts w:hint="eastAsia" w:ascii="宋体" w:hAnsi="宋体" w:cs="宋体"/>
                <w:color w:val="auto"/>
                <w:kern w:val="0"/>
                <w:sz w:val="15"/>
                <w:szCs w:val="15"/>
              </w:rPr>
              <w:t>日 每日供货约</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0吨</w:t>
            </w:r>
          </w:p>
        </w:tc>
        <w:tc>
          <w:tcPr>
            <w:tcW w:w="127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eastAsia="宋体" w:cs="宋体"/>
                <w:color w:val="auto"/>
                <w:kern w:val="0"/>
                <w:sz w:val="15"/>
                <w:szCs w:val="15"/>
                <w:lang w:eastAsia="zh-CN"/>
              </w:rPr>
            </w:pPr>
            <w:r>
              <w:rPr>
                <w:rFonts w:hint="eastAsia" w:ascii="宋体" w:hAnsi="宋体" w:cs="宋体"/>
                <w:color w:val="auto"/>
                <w:kern w:val="0"/>
                <w:sz w:val="15"/>
                <w:szCs w:val="15"/>
                <w:highlight w:val="none"/>
              </w:rPr>
              <w:t>50kg或吨包</w:t>
            </w:r>
          </w:p>
        </w:tc>
        <w:tc>
          <w:tcPr>
            <w:tcW w:w="1807"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exact"/>
        </w:trPr>
        <w:tc>
          <w:tcPr>
            <w:tcW w:w="1059"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r>
              <w:rPr>
                <w:rFonts w:hint="eastAsia" w:ascii="宋体" w:hAnsi="宋体" w:cs="宋体"/>
                <w:color w:val="auto"/>
                <w:kern w:val="0"/>
                <w:sz w:val="15"/>
                <w:szCs w:val="15"/>
              </w:rPr>
              <w:t>硫酸铵</w:t>
            </w:r>
          </w:p>
        </w:tc>
        <w:tc>
          <w:tcPr>
            <w:tcW w:w="2614"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b w:val="0"/>
                <w:bCs w:val="0"/>
                <w:color w:val="auto"/>
                <w:kern w:val="0"/>
                <w:sz w:val="15"/>
                <w:szCs w:val="15"/>
              </w:rPr>
            </w:pPr>
            <w:r>
              <w:rPr>
                <w:rFonts w:hint="eastAsia" w:ascii="宋体" w:hAnsi="宋体" w:cs="宋体"/>
                <w:b w:val="0"/>
                <w:bCs w:val="0"/>
                <w:color w:val="auto"/>
                <w:kern w:val="0"/>
                <w:sz w:val="15"/>
                <w:szCs w:val="15"/>
              </w:rPr>
              <w:t>N≥20.5%,水分≤1.0%，     白色粉状/晶体</w:t>
            </w:r>
          </w:p>
        </w:tc>
        <w:tc>
          <w:tcPr>
            <w:tcW w:w="798"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79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r>
              <w:rPr>
                <w:rFonts w:hint="eastAsia" w:ascii="宋体" w:hAnsi="宋体" w:cs="宋体"/>
                <w:color w:val="auto"/>
                <w:kern w:val="0"/>
                <w:sz w:val="15"/>
                <w:szCs w:val="15"/>
                <w:lang w:val="en-US" w:eastAsia="zh-CN"/>
              </w:rPr>
              <w:t>100</w:t>
            </w:r>
            <w:r>
              <w:rPr>
                <w:rFonts w:hint="eastAsia" w:ascii="宋体" w:hAnsi="宋体" w:cs="宋体"/>
                <w:color w:val="auto"/>
                <w:kern w:val="0"/>
                <w:sz w:val="15"/>
                <w:szCs w:val="15"/>
              </w:rPr>
              <w:t>0</w:t>
            </w:r>
          </w:p>
        </w:tc>
        <w:tc>
          <w:tcPr>
            <w:tcW w:w="924" w:type="dxa"/>
            <w:vAlign w:val="center"/>
          </w:tcPr>
          <w:p>
            <w:pPr>
              <w:keepNext w:val="0"/>
              <w:keepLines w:val="0"/>
              <w:pageBreakBefore w:val="0"/>
              <w:widowControl/>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118" w:type="dxa"/>
            <w:vAlign w:val="center"/>
          </w:tcPr>
          <w:p>
            <w:pPr>
              <w:keepNext w:val="0"/>
              <w:keepLines w:val="0"/>
              <w:pageBreakBefore w:val="0"/>
              <w:widowControl/>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045"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1125" w:type="dxa"/>
            <w:vAlign w:val="center"/>
          </w:tcPr>
          <w:p>
            <w:pPr>
              <w:keepNext w:val="0"/>
              <w:keepLines w:val="0"/>
              <w:pageBreakBefore w:val="0"/>
              <w:widowControl/>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r>
              <w:rPr>
                <w:rFonts w:hint="eastAsia" w:ascii="宋体" w:hAnsi="宋体" w:cs="宋体"/>
                <w:color w:val="auto"/>
                <w:kern w:val="0"/>
                <w:sz w:val="15"/>
                <w:szCs w:val="15"/>
              </w:rPr>
              <w:t>货到付款</w:t>
            </w:r>
          </w:p>
        </w:tc>
        <w:tc>
          <w:tcPr>
            <w:tcW w:w="2628"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202</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4</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13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5.5</w:t>
            </w:r>
            <w:r>
              <w:rPr>
                <w:rFonts w:hint="eastAsia" w:ascii="宋体" w:hAnsi="宋体" w:cs="宋体"/>
                <w:color w:val="auto"/>
                <w:kern w:val="0"/>
                <w:sz w:val="15"/>
                <w:szCs w:val="15"/>
              </w:rPr>
              <w:t>日</w:t>
            </w:r>
          </w:p>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r>
              <w:rPr>
                <w:rFonts w:hint="eastAsia" w:ascii="宋体" w:hAnsi="宋体" w:cs="宋体"/>
                <w:color w:val="auto"/>
                <w:kern w:val="0"/>
                <w:sz w:val="15"/>
                <w:szCs w:val="15"/>
              </w:rPr>
              <w:t>每日供货约</w:t>
            </w:r>
            <w:r>
              <w:rPr>
                <w:rFonts w:hint="eastAsia" w:ascii="宋体" w:hAnsi="宋体" w:cs="宋体"/>
                <w:color w:val="auto"/>
                <w:kern w:val="0"/>
                <w:sz w:val="15"/>
                <w:szCs w:val="15"/>
                <w:lang w:val="en-US" w:eastAsia="zh-CN"/>
              </w:rPr>
              <w:t>4</w:t>
            </w:r>
            <w:r>
              <w:rPr>
                <w:rFonts w:hint="eastAsia" w:ascii="宋体" w:hAnsi="宋体" w:cs="宋体"/>
                <w:color w:val="auto"/>
                <w:kern w:val="0"/>
                <w:sz w:val="15"/>
                <w:szCs w:val="15"/>
              </w:rPr>
              <w:t>0吨</w:t>
            </w:r>
          </w:p>
        </w:tc>
        <w:tc>
          <w:tcPr>
            <w:tcW w:w="1272" w:type="dxa"/>
          </w:tcPr>
          <w:p>
            <w:pPr>
              <w:keepNext w:val="0"/>
              <w:keepLines w:val="0"/>
              <w:pageBreakBefore w:val="0"/>
              <w:widowControl/>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r>
              <w:rPr>
                <w:rFonts w:hint="eastAsia" w:ascii="宋体" w:hAnsi="宋体" w:cs="宋体"/>
                <w:color w:val="auto"/>
                <w:kern w:val="0"/>
                <w:sz w:val="15"/>
                <w:szCs w:val="15"/>
              </w:rPr>
              <w:t>已内酰胺级</w:t>
            </w:r>
          </w:p>
        </w:tc>
        <w:tc>
          <w:tcPr>
            <w:tcW w:w="1807"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exact"/>
        </w:trPr>
        <w:tc>
          <w:tcPr>
            <w:tcW w:w="1059"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lang w:val="en-US" w:eastAsia="zh-CN"/>
              </w:rPr>
              <w:t>氯化铵</w:t>
            </w:r>
          </w:p>
        </w:tc>
        <w:tc>
          <w:tcPr>
            <w:tcW w:w="2614"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b w:val="0"/>
                <w:bCs w:val="0"/>
                <w:color w:val="auto"/>
                <w:kern w:val="0"/>
                <w:sz w:val="15"/>
                <w:szCs w:val="15"/>
              </w:rPr>
            </w:pPr>
            <w:r>
              <w:rPr>
                <w:rFonts w:hint="eastAsia" w:ascii="宋体" w:hAnsi="宋体" w:cs="宋体"/>
                <w:color w:val="auto"/>
                <w:kern w:val="0"/>
                <w:sz w:val="15"/>
                <w:szCs w:val="15"/>
              </w:rPr>
              <w:t>N≥2</w:t>
            </w:r>
            <w:r>
              <w:rPr>
                <w:rFonts w:hint="eastAsia" w:ascii="宋体" w:hAnsi="宋体" w:cs="宋体"/>
                <w:color w:val="auto"/>
                <w:kern w:val="0"/>
                <w:sz w:val="15"/>
                <w:szCs w:val="15"/>
                <w:lang w:val="en-US" w:eastAsia="zh-CN"/>
              </w:rPr>
              <w:t>5</w:t>
            </w:r>
            <w:r>
              <w:rPr>
                <w:rFonts w:hint="eastAsia" w:ascii="宋体" w:hAnsi="宋体" w:cs="宋体"/>
                <w:color w:val="auto"/>
                <w:kern w:val="0"/>
                <w:sz w:val="15"/>
                <w:szCs w:val="15"/>
              </w:rPr>
              <w:t>%,水分≤</w:t>
            </w:r>
            <w:r>
              <w:rPr>
                <w:rFonts w:hint="eastAsia" w:ascii="宋体" w:hAnsi="宋体" w:cs="宋体"/>
                <w:color w:val="auto"/>
                <w:kern w:val="0"/>
                <w:sz w:val="15"/>
                <w:szCs w:val="15"/>
                <w:lang w:val="en-US" w:eastAsia="zh-CN"/>
              </w:rPr>
              <w:t>0</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5</w:t>
            </w:r>
            <w:r>
              <w:rPr>
                <w:rFonts w:hint="eastAsia" w:ascii="宋体" w:hAnsi="宋体" w:cs="宋体"/>
                <w:color w:val="auto"/>
                <w:kern w:val="0"/>
                <w:sz w:val="15"/>
                <w:szCs w:val="15"/>
              </w:rPr>
              <w:t>%</w:t>
            </w:r>
          </w:p>
        </w:tc>
        <w:tc>
          <w:tcPr>
            <w:tcW w:w="798"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5"/>
                <w:szCs w:val="15"/>
              </w:rPr>
            </w:pPr>
          </w:p>
        </w:tc>
        <w:tc>
          <w:tcPr>
            <w:tcW w:w="79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eastAsia="宋体" w:cs="宋体"/>
                <w:color w:val="auto"/>
                <w:kern w:val="0"/>
                <w:sz w:val="15"/>
                <w:szCs w:val="15"/>
                <w:lang w:val="en-US" w:eastAsia="zh-CN"/>
              </w:rPr>
            </w:pPr>
            <w:r>
              <w:rPr>
                <w:rFonts w:hint="eastAsia" w:ascii="宋体" w:hAnsi="宋体" w:cs="宋体"/>
                <w:color w:val="auto"/>
                <w:kern w:val="0"/>
                <w:sz w:val="15"/>
                <w:szCs w:val="15"/>
                <w:lang w:val="en-US" w:eastAsia="zh-CN"/>
              </w:rPr>
              <w:t>300</w:t>
            </w:r>
          </w:p>
        </w:tc>
        <w:tc>
          <w:tcPr>
            <w:tcW w:w="924" w:type="dxa"/>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5"/>
                <w:szCs w:val="15"/>
              </w:rPr>
            </w:pPr>
          </w:p>
        </w:tc>
        <w:tc>
          <w:tcPr>
            <w:tcW w:w="1118" w:type="dxa"/>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5"/>
                <w:szCs w:val="15"/>
              </w:rPr>
            </w:pPr>
          </w:p>
        </w:tc>
        <w:tc>
          <w:tcPr>
            <w:tcW w:w="1045"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1125"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货到付款</w:t>
            </w:r>
          </w:p>
        </w:tc>
        <w:tc>
          <w:tcPr>
            <w:tcW w:w="2628"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202</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4.15</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5.5</w:t>
            </w:r>
            <w:r>
              <w:rPr>
                <w:rFonts w:hint="eastAsia" w:ascii="宋体" w:hAnsi="宋体" w:cs="宋体"/>
                <w:color w:val="auto"/>
                <w:kern w:val="0"/>
                <w:sz w:val="15"/>
                <w:szCs w:val="15"/>
              </w:rPr>
              <w:t>日</w:t>
            </w:r>
          </w:p>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每日供货约</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0吨</w:t>
            </w:r>
          </w:p>
        </w:tc>
        <w:tc>
          <w:tcPr>
            <w:tcW w:w="1272"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highlight w:val="none"/>
              </w:rPr>
              <w:t>吨包</w:t>
            </w:r>
          </w:p>
        </w:tc>
        <w:tc>
          <w:tcPr>
            <w:tcW w:w="1807"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1059"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r>
              <w:rPr>
                <w:rFonts w:hint="eastAsia" w:ascii="宋体" w:hAnsi="宋体" w:cs="宋体"/>
                <w:color w:val="auto"/>
                <w:kern w:val="0"/>
                <w:sz w:val="15"/>
                <w:szCs w:val="15"/>
              </w:rPr>
              <w:t>磷酸一铵</w:t>
            </w:r>
          </w:p>
        </w:tc>
        <w:tc>
          <w:tcPr>
            <w:tcW w:w="2614"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b w:val="0"/>
                <w:bCs w:val="0"/>
                <w:color w:val="auto"/>
                <w:kern w:val="0"/>
                <w:sz w:val="15"/>
                <w:szCs w:val="15"/>
              </w:rPr>
            </w:pPr>
            <w:r>
              <w:rPr>
                <w:rFonts w:hint="eastAsia" w:ascii="宋体" w:hAnsi="宋体" w:cs="宋体"/>
                <w:b w:val="0"/>
                <w:bCs w:val="0"/>
                <w:color w:val="auto"/>
                <w:kern w:val="0"/>
                <w:sz w:val="15"/>
                <w:szCs w:val="15"/>
              </w:rPr>
              <w:t>总养分≥5</w:t>
            </w:r>
            <w:r>
              <w:rPr>
                <w:rFonts w:hint="eastAsia" w:ascii="宋体" w:hAnsi="宋体" w:cs="宋体"/>
                <w:b w:val="0"/>
                <w:bCs w:val="0"/>
                <w:color w:val="auto"/>
                <w:kern w:val="0"/>
                <w:sz w:val="15"/>
                <w:szCs w:val="15"/>
                <w:lang w:val="en-US" w:eastAsia="zh-CN"/>
              </w:rPr>
              <w:t>5</w:t>
            </w:r>
            <w:r>
              <w:rPr>
                <w:rFonts w:hint="eastAsia" w:ascii="宋体" w:hAnsi="宋体" w:cs="宋体"/>
                <w:b w:val="0"/>
                <w:bCs w:val="0"/>
                <w:color w:val="auto"/>
                <w:kern w:val="0"/>
                <w:sz w:val="15"/>
                <w:szCs w:val="15"/>
              </w:rPr>
              <w:t>%</w:t>
            </w:r>
            <w:r>
              <w:rPr>
                <w:rFonts w:hint="eastAsia" w:ascii="宋体" w:hAnsi="宋体" w:cs="宋体"/>
                <w:b w:val="0"/>
                <w:bCs w:val="0"/>
                <w:color w:val="auto"/>
                <w:kern w:val="0"/>
                <w:sz w:val="15"/>
                <w:szCs w:val="15"/>
                <w:lang w:val="en-US" w:eastAsia="zh-CN"/>
              </w:rPr>
              <w:t>/58%、60%</w:t>
            </w:r>
            <w:r>
              <w:rPr>
                <w:rFonts w:hint="eastAsia" w:ascii="宋体" w:hAnsi="宋体" w:cs="宋体"/>
                <w:b w:val="0"/>
                <w:bCs w:val="0"/>
                <w:color w:val="auto"/>
                <w:kern w:val="0"/>
                <w:sz w:val="15"/>
                <w:szCs w:val="15"/>
                <w:lang w:eastAsia="zh-CN"/>
              </w:rPr>
              <w:t>，</w:t>
            </w:r>
            <w:r>
              <w:rPr>
                <w:rFonts w:hint="eastAsia" w:ascii="宋体" w:hAnsi="宋体" w:cs="宋体"/>
                <w:b w:val="0"/>
                <w:bCs w:val="0"/>
                <w:color w:val="auto"/>
                <w:kern w:val="0"/>
                <w:sz w:val="15"/>
                <w:szCs w:val="15"/>
              </w:rPr>
              <w:t>水分≤</w:t>
            </w:r>
            <w:r>
              <w:rPr>
                <w:rFonts w:hint="eastAsia" w:ascii="宋体" w:hAnsi="宋体" w:cs="宋体"/>
                <w:b w:val="0"/>
                <w:bCs w:val="0"/>
                <w:color w:val="auto"/>
                <w:kern w:val="0"/>
                <w:sz w:val="15"/>
                <w:szCs w:val="15"/>
                <w:lang w:val="en-US" w:eastAsia="zh-CN"/>
              </w:rPr>
              <w:t>3</w:t>
            </w:r>
            <w:r>
              <w:rPr>
                <w:rFonts w:hint="eastAsia" w:ascii="宋体" w:hAnsi="宋体" w:cs="宋体"/>
                <w:b w:val="0"/>
                <w:bCs w:val="0"/>
                <w:color w:val="auto"/>
                <w:kern w:val="0"/>
                <w:sz w:val="15"/>
                <w:szCs w:val="15"/>
              </w:rPr>
              <w:t>.0%</w:t>
            </w:r>
          </w:p>
        </w:tc>
        <w:tc>
          <w:tcPr>
            <w:tcW w:w="798"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5"/>
                <w:szCs w:val="15"/>
              </w:rPr>
            </w:pPr>
          </w:p>
        </w:tc>
        <w:tc>
          <w:tcPr>
            <w:tcW w:w="79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r>
              <w:rPr>
                <w:rFonts w:hint="eastAsia" w:ascii="宋体" w:hAnsi="宋体" w:cs="宋体"/>
                <w:color w:val="auto"/>
                <w:kern w:val="0"/>
                <w:sz w:val="15"/>
                <w:szCs w:val="15"/>
                <w:lang w:val="en-US" w:eastAsia="zh-CN"/>
              </w:rPr>
              <w:t>16</w:t>
            </w:r>
            <w:r>
              <w:rPr>
                <w:rFonts w:hint="eastAsia" w:ascii="宋体" w:hAnsi="宋体" w:cs="宋体"/>
                <w:color w:val="auto"/>
                <w:kern w:val="0"/>
                <w:sz w:val="15"/>
                <w:szCs w:val="15"/>
              </w:rPr>
              <w:t>00</w:t>
            </w:r>
          </w:p>
        </w:tc>
        <w:tc>
          <w:tcPr>
            <w:tcW w:w="924" w:type="dxa"/>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5"/>
                <w:szCs w:val="15"/>
              </w:rPr>
            </w:pPr>
          </w:p>
        </w:tc>
        <w:tc>
          <w:tcPr>
            <w:tcW w:w="1118" w:type="dxa"/>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5"/>
                <w:szCs w:val="15"/>
              </w:rPr>
            </w:pPr>
          </w:p>
        </w:tc>
        <w:tc>
          <w:tcPr>
            <w:tcW w:w="1045"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1125"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5"/>
                <w:szCs w:val="15"/>
              </w:rPr>
            </w:pPr>
            <w:r>
              <w:rPr>
                <w:rFonts w:hint="eastAsia" w:ascii="宋体" w:hAnsi="宋体" w:cs="宋体"/>
                <w:color w:val="auto"/>
                <w:kern w:val="0"/>
                <w:sz w:val="15"/>
                <w:szCs w:val="15"/>
              </w:rPr>
              <w:t>货到付款</w:t>
            </w:r>
          </w:p>
        </w:tc>
        <w:tc>
          <w:tcPr>
            <w:tcW w:w="2628"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202</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4</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13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5.7</w:t>
            </w:r>
            <w:r>
              <w:rPr>
                <w:rFonts w:hint="eastAsia" w:ascii="宋体" w:hAnsi="宋体" w:cs="宋体"/>
                <w:color w:val="auto"/>
                <w:kern w:val="0"/>
                <w:sz w:val="15"/>
                <w:szCs w:val="15"/>
              </w:rPr>
              <w:t>日</w:t>
            </w:r>
          </w:p>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r>
              <w:rPr>
                <w:rFonts w:hint="eastAsia" w:ascii="宋体" w:hAnsi="宋体" w:cs="宋体"/>
                <w:color w:val="auto"/>
                <w:kern w:val="0"/>
                <w:sz w:val="15"/>
                <w:szCs w:val="15"/>
              </w:rPr>
              <w:t>每日供货约70吨</w:t>
            </w:r>
          </w:p>
        </w:tc>
        <w:tc>
          <w:tcPr>
            <w:tcW w:w="1272"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5"/>
                <w:szCs w:val="15"/>
              </w:rPr>
            </w:pPr>
            <w:r>
              <w:rPr>
                <w:rFonts w:hint="eastAsia" w:ascii="宋体" w:hAnsi="宋体" w:cs="宋体"/>
                <w:color w:val="auto"/>
                <w:kern w:val="0"/>
                <w:sz w:val="15"/>
                <w:szCs w:val="15"/>
              </w:rPr>
              <w:t>要注明厂家</w:t>
            </w:r>
          </w:p>
        </w:tc>
        <w:tc>
          <w:tcPr>
            <w:tcW w:w="1807"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exact"/>
        </w:trPr>
        <w:tc>
          <w:tcPr>
            <w:tcW w:w="1059"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highlight w:val="none"/>
              </w:rPr>
            </w:pPr>
            <w:r>
              <w:rPr>
                <w:rFonts w:hint="eastAsia" w:ascii="宋体" w:hAnsi="宋体" w:cs="宋体"/>
                <w:color w:val="auto"/>
                <w:kern w:val="0"/>
                <w:sz w:val="15"/>
                <w:szCs w:val="15"/>
              </w:rPr>
              <w:t>磷酸一铵</w:t>
            </w:r>
          </w:p>
        </w:tc>
        <w:tc>
          <w:tcPr>
            <w:tcW w:w="2614"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b w:val="0"/>
                <w:bCs w:val="0"/>
                <w:color w:val="auto"/>
                <w:kern w:val="0"/>
                <w:sz w:val="15"/>
                <w:szCs w:val="15"/>
              </w:rPr>
            </w:pPr>
            <w:r>
              <w:rPr>
                <w:rFonts w:hint="eastAsia" w:ascii="宋体" w:hAnsi="宋体" w:cs="宋体"/>
                <w:b w:val="0"/>
                <w:bCs w:val="0"/>
                <w:color w:val="auto"/>
                <w:kern w:val="0"/>
                <w:sz w:val="15"/>
                <w:szCs w:val="15"/>
              </w:rPr>
              <w:t>总养分≥</w:t>
            </w:r>
            <w:r>
              <w:rPr>
                <w:rFonts w:hint="eastAsia" w:ascii="宋体" w:hAnsi="宋体" w:cs="宋体"/>
                <w:b w:val="0"/>
                <w:bCs w:val="0"/>
                <w:color w:val="auto"/>
                <w:kern w:val="0"/>
                <w:sz w:val="15"/>
                <w:szCs w:val="15"/>
                <w:lang w:val="en-US" w:eastAsia="zh-CN"/>
              </w:rPr>
              <w:t>66</w:t>
            </w:r>
            <w:r>
              <w:rPr>
                <w:rFonts w:hint="eastAsia" w:ascii="宋体" w:hAnsi="宋体" w:cs="宋体"/>
                <w:b w:val="0"/>
                <w:bCs w:val="0"/>
                <w:color w:val="auto"/>
                <w:kern w:val="0"/>
                <w:sz w:val="15"/>
                <w:szCs w:val="15"/>
              </w:rPr>
              <w:t>%</w:t>
            </w:r>
            <w:r>
              <w:rPr>
                <w:rFonts w:hint="eastAsia" w:ascii="宋体" w:hAnsi="宋体" w:cs="宋体"/>
                <w:b w:val="0"/>
                <w:bCs w:val="0"/>
                <w:color w:val="auto"/>
                <w:kern w:val="0"/>
                <w:sz w:val="15"/>
                <w:szCs w:val="15"/>
                <w:lang w:val="en-US" w:eastAsia="zh-CN"/>
              </w:rPr>
              <w:t>以上</w:t>
            </w:r>
            <w:r>
              <w:rPr>
                <w:rFonts w:hint="eastAsia" w:ascii="宋体" w:hAnsi="宋体" w:cs="宋体"/>
                <w:b w:val="0"/>
                <w:bCs w:val="0"/>
                <w:color w:val="auto"/>
                <w:kern w:val="0"/>
                <w:sz w:val="15"/>
                <w:szCs w:val="15"/>
                <w:lang w:eastAsia="zh-CN"/>
              </w:rPr>
              <w:t>，</w:t>
            </w:r>
            <w:r>
              <w:rPr>
                <w:rFonts w:hint="eastAsia" w:ascii="宋体" w:hAnsi="宋体" w:cs="宋体"/>
                <w:b w:val="0"/>
                <w:bCs w:val="0"/>
                <w:color w:val="auto"/>
                <w:kern w:val="0"/>
                <w:sz w:val="15"/>
                <w:szCs w:val="15"/>
              </w:rPr>
              <w:t>水分≤</w:t>
            </w:r>
            <w:r>
              <w:rPr>
                <w:rFonts w:hint="eastAsia" w:ascii="宋体" w:hAnsi="宋体" w:cs="宋体"/>
                <w:b w:val="0"/>
                <w:bCs w:val="0"/>
                <w:color w:val="auto"/>
                <w:kern w:val="0"/>
                <w:sz w:val="15"/>
                <w:szCs w:val="15"/>
                <w:lang w:val="en-US" w:eastAsia="zh-CN"/>
              </w:rPr>
              <w:t>3</w:t>
            </w:r>
            <w:r>
              <w:rPr>
                <w:rFonts w:hint="eastAsia" w:ascii="宋体" w:hAnsi="宋体" w:cs="宋体"/>
                <w:b w:val="0"/>
                <w:bCs w:val="0"/>
                <w:color w:val="auto"/>
                <w:kern w:val="0"/>
                <w:sz w:val="15"/>
                <w:szCs w:val="15"/>
              </w:rPr>
              <w:t>.0%</w:t>
            </w:r>
          </w:p>
        </w:tc>
        <w:tc>
          <w:tcPr>
            <w:tcW w:w="798"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eastAsia="宋体" w:cs="宋体"/>
                <w:color w:val="auto"/>
                <w:kern w:val="0"/>
                <w:sz w:val="15"/>
                <w:szCs w:val="15"/>
                <w:lang w:val="en-US" w:eastAsia="zh-CN"/>
              </w:rPr>
            </w:pPr>
          </w:p>
        </w:tc>
        <w:tc>
          <w:tcPr>
            <w:tcW w:w="790"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lang w:val="en-US" w:eastAsia="zh-CN"/>
              </w:rPr>
            </w:pPr>
            <w:r>
              <w:rPr>
                <w:rFonts w:hint="eastAsia" w:ascii="宋体" w:hAnsi="宋体" w:cs="宋体"/>
                <w:color w:val="auto"/>
                <w:kern w:val="0"/>
                <w:sz w:val="15"/>
                <w:szCs w:val="15"/>
                <w:lang w:val="en-US" w:eastAsia="zh-CN"/>
              </w:rPr>
              <w:t>220</w:t>
            </w:r>
          </w:p>
        </w:tc>
        <w:tc>
          <w:tcPr>
            <w:tcW w:w="924"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118"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045"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1125"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货到付款</w:t>
            </w:r>
          </w:p>
        </w:tc>
        <w:tc>
          <w:tcPr>
            <w:tcW w:w="2628"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202</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4</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13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4.20</w:t>
            </w:r>
            <w:r>
              <w:rPr>
                <w:rFonts w:hint="eastAsia" w:ascii="宋体" w:hAnsi="宋体" w:cs="宋体"/>
                <w:color w:val="auto"/>
                <w:kern w:val="0"/>
                <w:sz w:val="15"/>
                <w:szCs w:val="15"/>
              </w:rPr>
              <w:t>日</w:t>
            </w:r>
          </w:p>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每日供货约</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0吨</w:t>
            </w:r>
          </w:p>
        </w:tc>
        <w:tc>
          <w:tcPr>
            <w:tcW w:w="127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要注明厂家</w:t>
            </w:r>
          </w:p>
        </w:tc>
        <w:tc>
          <w:tcPr>
            <w:tcW w:w="1807"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exact"/>
        </w:trPr>
        <w:tc>
          <w:tcPr>
            <w:tcW w:w="1059"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highlight w:val="none"/>
              </w:rPr>
              <w:t>磷酸二铵</w:t>
            </w:r>
          </w:p>
        </w:tc>
        <w:tc>
          <w:tcPr>
            <w:tcW w:w="2614"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b w:val="0"/>
                <w:bCs w:val="0"/>
                <w:color w:val="auto"/>
                <w:kern w:val="0"/>
                <w:sz w:val="15"/>
                <w:szCs w:val="15"/>
              </w:rPr>
            </w:pPr>
            <w:r>
              <w:rPr>
                <w:rFonts w:hint="eastAsia" w:ascii="宋体" w:hAnsi="宋体" w:cs="宋体"/>
                <w:b w:val="0"/>
                <w:bCs w:val="0"/>
                <w:color w:val="auto"/>
                <w:kern w:val="0"/>
                <w:sz w:val="15"/>
                <w:szCs w:val="15"/>
              </w:rPr>
              <w:t>总养分≥</w:t>
            </w:r>
            <w:r>
              <w:rPr>
                <w:rFonts w:hint="eastAsia" w:ascii="宋体" w:hAnsi="宋体" w:cs="宋体"/>
                <w:b w:val="0"/>
                <w:bCs w:val="0"/>
                <w:color w:val="auto"/>
                <w:kern w:val="0"/>
                <w:sz w:val="15"/>
                <w:szCs w:val="15"/>
                <w:lang w:val="en-US" w:eastAsia="zh-CN"/>
              </w:rPr>
              <w:t>57</w:t>
            </w:r>
            <w:r>
              <w:rPr>
                <w:rFonts w:hint="eastAsia" w:ascii="宋体" w:hAnsi="宋体" w:cs="宋体"/>
                <w:b w:val="0"/>
                <w:bCs w:val="0"/>
                <w:color w:val="auto"/>
                <w:kern w:val="0"/>
                <w:sz w:val="15"/>
                <w:szCs w:val="15"/>
              </w:rPr>
              <w:t>%</w:t>
            </w:r>
            <w:r>
              <w:rPr>
                <w:rFonts w:hint="eastAsia" w:ascii="宋体" w:hAnsi="宋体" w:cs="宋体"/>
                <w:b w:val="0"/>
                <w:bCs w:val="0"/>
                <w:color w:val="auto"/>
                <w:kern w:val="0"/>
                <w:sz w:val="15"/>
                <w:szCs w:val="15"/>
                <w:lang w:val="en-US" w:eastAsia="zh-CN"/>
              </w:rPr>
              <w:t>/64%</w:t>
            </w:r>
            <w:r>
              <w:rPr>
                <w:rFonts w:hint="eastAsia" w:ascii="宋体" w:hAnsi="宋体" w:cs="宋体"/>
                <w:b w:val="0"/>
                <w:bCs w:val="0"/>
                <w:color w:val="auto"/>
                <w:kern w:val="0"/>
                <w:sz w:val="15"/>
                <w:szCs w:val="15"/>
              </w:rPr>
              <w:t>；</w:t>
            </w:r>
            <w:r>
              <w:rPr>
                <w:rFonts w:hint="eastAsia" w:ascii="宋体" w:hAnsi="宋体" w:cs="宋体"/>
                <w:b w:val="0"/>
                <w:bCs w:val="0"/>
                <w:color w:val="auto"/>
                <w:kern w:val="0"/>
                <w:sz w:val="15"/>
                <w:szCs w:val="15"/>
                <w:lang w:val="en-US" w:eastAsia="zh-CN"/>
              </w:rPr>
              <w:t>黄</w:t>
            </w:r>
            <w:r>
              <w:rPr>
                <w:rFonts w:hint="eastAsia" w:ascii="宋体" w:hAnsi="宋体" w:cs="宋体"/>
                <w:b w:val="0"/>
                <w:bCs w:val="0"/>
                <w:color w:val="auto"/>
                <w:kern w:val="0"/>
                <w:sz w:val="15"/>
                <w:szCs w:val="15"/>
              </w:rPr>
              <w:t>色（本色）</w:t>
            </w:r>
          </w:p>
        </w:tc>
        <w:tc>
          <w:tcPr>
            <w:tcW w:w="798"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eastAsia="宋体" w:cs="宋体"/>
                <w:color w:val="auto"/>
                <w:kern w:val="0"/>
                <w:sz w:val="15"/>
                <w:szCs w:val="15"/>
                <w:lang w:val="en-US" w:eastAsia="zh-CN"/>
              </w:rPr>
            </w:pPr>
          </w:p>
        </w:tc>
        <w:tc>
          <w:tcPr>
            <w:tcW w:w="790"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lang w:val="en-US" w:eastAsia="zh-CN"/>
              </w:rPr>
            </w:pPr>
            <w:r>
              <w:rPr>
                <w:rFonts w:hint="eastAsia" w:ascii="宋体" w:hAnsi="宋体" w:cs="宋体"/>
                <w:color w:val="auto"/>
                <w:kern w:val="0"/>
                <w:sz w:val="15"/>
                <w:szCs w:val="15"/>
                <w:lang w:val="en-US" w:eastAsia="zh-CN"/>
              </w:rPr>
              <w:t>800</w:t>
            </w:r>
          </w:p>
        </w:tc>
        <w:tc>
          <w:tcPr>
            <w:tcW w:w="924"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118"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045"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1125"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货到付款</w:t>
            </w:r>
          </w:p>
        </w:tc>
        <w:tc>
          <w:tcPr>
            <w:tcW w:w="2628"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202</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4</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13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5.5</w:t>
            </w:r>
            <w:r>
              <w:rPr>
                <w:rFonts w:hint="eastAsia" w:ascii="宋体" w:hAnsi="宋体" w:cs="宋体"/>
                <w:color w:val="auto"/>
                <w:kern w:val="0"/>
                <w:sz w:val="15"/>
                <w:szCs w:val="15"/>
              </w:rPr>
              <w:t>日</w:t>
            </w:r>
          </w:p>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每日供货约</w:t>
            </w:r>
            <w:r>
              <w:rPr>
                <w:rFonts w:hint="eastAsia" w:ascii="宋体" w:hAnsi="宋体" w:cs="宋体"/>
                <w:color w:val="auto"/>
                <w:kern w:val="0"/>
                <w:sz w:val="15"/>
                <w:szCs w:val="15"/>
                <w:lang w:val="en-US" w:eastAsia="zh-CN"/>
              </w:rPr>
              <w:t>4</w:t>
            </w:r>
            <w:r>
              <w:rPr>
                <w:rFonts w:hint="eastAsia" w:ascii="宋体" w:hAnsi="宋体" w:cs="宋体"/>
                <w:color w:val="auto"/>
                <w:kern w:val="0"/>
                <w:sz w:val="15"/>
                <w:szCs w:val="15"/>
              </w:rPr>
              <w:t>0吨</w:t>
            </w:r>
          </w:p>
        </w:tc>
        <w:tc>
          <w:tcPr>
            <w:tcW w:w="127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要注明厂家</w:t>
            </w:r>
          </w:p>
        </w:tc>
        <w:tc>
          <w:tcPr>
            <w:tcW w:w="1807"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8" w:hRule="exact"/>
        </w:trPr>
        <w:tc>
          <w:tcPr>
            <w:tcW w:w="1059"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lang w:val="en-US" w:eastAsia="zh-CN"/>
              </w:rPr>
            </w:pPr>
            <w:r>
              <w:rPr>
                <w:rFonts w:hint="eastAsia" w:ascii="宋体" w:hAnsi="宋体" w:cs="宋体"/>
                <w:color w:val="auto"/>
                <w:kern w:val="0"/>
                <w:sz w:val="15"/>
                <w:szCs w:val="15"/>
                <w:lang w:val="en-US" w:eastAsia="zh-CN"/>
              </w:rPr>
              <w:t>硫酸钾</w:t>
            </w:r>
          </w:p>
        </w:tc>
        <w:tc>
          <w:tcPr>
            <w:tcW w:w="2614"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sz w:val="15"/>
                <w:szCs w:val="15"/>
              </w:rPr>
            </w:pPr>
            <w:r>
              <w:rPr>
                <w:rFonts w:hint="eastAsia" w:ascii="宋体" w:hAnsi="宋体" w:eastAsia="宋体" w:cs="宋体"/>
                <w:b w:val="0"/>
                <w:i w:val="0"/>
                <w:caps w:val="0"/>
                <w:color w:val="000000"/>
                <w:spacing w:val="0"/>
                <w:sz w:val="18"/>
                <w:szCs w:val="18"/>
                <w:shd w:val="clear" w:color="auto" w:fill="FFFFFF"/>
              </w:rPr>
              <w:t>K</w:t>
            </w:r>
            <w:r>
              <w:rPr>
                <w:rFonts w:hint="eastAsia" w:ascii="宋体" w:hAnsi="宋体" w:eastAsia="宋体" w:cs="宋体"/>
                <w:b w:val="0"/>
                <w:i w:val="0"/>
                <w:caps w:val="0"/>
                <w:color w:val="000000"/>
                <w:spacing w:val="0"/>
                <w:sz w:val="18"/>
                <w:szCs w:val="18"/>
                <w:shd w:val="clear" w:color="auto" w:fill="FFFFFF"/>
                <w:vertAlign w:val="subscript"/>
                <w:lang w:val="en-US" w:eastAsia="zh-CN"/>
              </w:rPr>
              <w:t>2</w:t>
            </w:r>
            <w:r>
              <w:rPr>
                <w:rFonts w:hint="eastAsia" w:ascii="宋体" w:hAnsi="宋体" w:eastAsia="宋体" w:cs="宋体"/>
                <w:b w:val="0"/>
                <w:i w:val="0"/>
                <w:caps w:val="0"/>
                <w:color w:val="000000"/>
                <w:spacing w:val="0"/>
                <w:sz w:val="18"/>
                <w:szCs w:val="18"/>
                <w:shd w:val="clear" w:color="auto" w:fill="FFFFFF"/>
                <w:vertAlign w:val="baseline"/>
                <w:lang w:val="en-US" w:eastAsia="zh-CN"/>
              </w:rPr>
              <w:t>O</w:t>
            </w:r>
            <w:r>
              <w:rPr>
                <w:rFonts w:hint="eastAsia" w:ascii="宋体" w:hAnsi="宋体" w:cs="宋体"/>
                <w:color w:val="000000"/>
                <w:kern w:val="0"/>
                <w:sz w:val="18"/>
                <w:szCs w:val="18"/>
              </w:rPr>
              <w:t>≥</w:t>
            </w:r>
            <w:r>
              <w:rPr>
                <w:rFonts w:hint="eastAsia" w:ascii="宋体" w:hAnsi="宋体" w:cs="宋体"/>
                <w:color w:val="000000"/>
                <w:kern w:val="0"/>
                <w:sz w:val="18"/>
                <w:szCs w:val="18"/>
                <w:lang w:val="en-US" w:eastAsia="zh-CN"/>
              </w:rPr>
              <w:t>52</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w:t>
            </w:r>
            <w:r>
              <w:rPr>
                <w:rFonts w:hint="eastAsia" w:ascii="宋体" w:hAnsi="宋体" w:eastAsia="宋体" w:cs="宋体"/>
                <w:b w:val="0"/>
                <w:i w:val="0"/>
                <w:caps w:val="0"/>
                <w:color w:val="000000"/>
                <w:spacing w:val="0"/>
                <w:sz w:val="18"/>
                <w:szCs w:val="18"/>
                <w:shd w:val="clear" w:color="auto" w:fill="FFFFFF"/>
              </w:rPr>
              <w:t>CL</w:t>
            </w:r>
            <w:r>
              <w:rPr>
                <w:rFonts w:hint="eastAsia" w:ascii="宋体" w:hAnsi="宋体" w:cs="宋体"/>
                <w:color w:val="000000"/>
                <w:kern w:val="0"/>
                <w:sz w:val="18"/>
                <w:szCs w:val="18"/>
              </w:rPr>
              <w:t>≤</w:t>
            </w:r>
            <w:r>
              <w:rPr>
                <w:rFonts w:hint="eastAsia" w:ascii="宋体" w:hAnsi="宋体" w:cs="宋体"/>
                <w:color w:val="000000"/>
                <w:kern w:val="0"/>
                <w:sz w:val="18"/>
                <w:szCs w:val="18"/>
                <w:lang w:val="en-US" w:eastAsia="zh-CN"/>
              </w:rPr>
              <w:t>1.5%</w:t>
            </w:r>
            <w:r>
              <w:rPr>
                <w:rFonts w:hint="eastAsia" w:ascii="宋体" w:hAnsi="宋体" w:eastAsia="宋体" w:cs="宋体"/>
                <w:sz w:val="18"/>
                <w:szCs w:val="18"/>
                <w:vertAlign w:val="baseline"/>
                <w:lang w:val="en-US" w:eastAsia="zh-CN"/>
              </w:rPr>
              <w:t>，游离酸</w:t>
            </w:r>
            <w:r>
              <w:rPr>
                <w:rFonts w:hint="eastAsia" w:ascii="宋体" w:hAnsi="宋体" w:cs="宋体"/>
                <w:color w:val="000000"/>
                <w:kern w:val="0"/>
                <w:sz w:val="18"/>
                <w:szCs w:val="18"/>
              </w:rPr>
              <w:t>≤</w:t>
            </w:r>
            <w:r>
              <w:rPr>
                <w:rFonts w:hint="eastAsia" w:ascii="宋体" w:hAnsi="宋体" w:cs="宋体"/>
                <w:color w:val="000000"/>
                <w:kern w:val="0"/>
                <w:sz w:val="18"/>
                <w:szCs w:val="18"/>
                <w:lang w:val="en-US" w:eastAsia="zh-CN"/>
              </w:rPr>
              <w:t>2%</w:t>
            </w:r>
          </w:p>
        </w:tc>
        <w:tc>
          <w:tcPr>
            <w:tcW w:w="798"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5"/>
                <w:szCs w:val="15"/>
              </w:rPr>
            </w:pPr>
          </w:p>
        </w:tc>
        <w:tc>
          <w:tcPr>
            <w:tcW w:w="790"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lang w:val="en-US" w:eastAsia="zh-CN"/>
              </w:rPr>
            </w:pPr>
            <w:r>
              <w:rPr>
                <w:rFonts w:hint="eastAsia" w:ascii="宋体" w:hAnsi="宋体" w:cs="宋体"/>
                <w:color w:val="auto"/>
                <w:kern w:val="0"/>
                <w:sz w:val="15"/>
                <w:szCs w:val="15"/>
                <w:lang w:val="en-US" w:eastAsia="zh-CN"/>
              </w:rPr>
              <w:t>800</w:t>
            </w:r>
          </w:p>
        </w:tc>
        <w:tc>
          <w:tcPr>
            <w:tcW w:w="924"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118"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045"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1125"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货到付款</w:t>
            </w:r>
          </w:p>
        </w:tc>
        <w:tc>
          <w:tcPr>
            <w:tcW w:w="2628"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202</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4</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15</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4.30</w:t>
            </w:r>
            <w:r>
              <w:rPr>
                <w:rFonts w:hint="eastAsia" w:ascii="宋体" w:hAnsi="宋体" w:cs="宋体"/>
                <w:color w:val="auto"/>
                <w:kern w:val="0"/>
                <w:sz w:val="15"/>
                <w:szCs w:val="15"/>
              </w:rPr>
              <w:t>日</w:t>
            </w:r>
          </w:p>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lang w:val="en-US" w:eastAsia="zh-CN"/>
              </w:rPr>
            </w:pPr>
            <w:r>
              <w:rPr>
                <w:rFonts w:hint="eastAsia" w:ascii="宋体" w:hAnsi="宋体" w:cs="宋体"/>
                <w:color w:val="auto"/>
                <w:kern w:val="0"/>
                <w:sz w:val="15"/>
                <w:szCs w:val="15"/>
              </w:rPr>
              <w:t>每日供货约</w:t>
            </w:r>
            <w:r>
              <w:rPr>
                <w:rFonts w:hint="eastAsia" w:ascii="宋体" w:hAnsi="宋体" w:cs="宋体"/>
                <w:color w:val="auto"/>
                <w:kern w:val="0"/>
                <w:sz w:val="15"/>
                <w:szCs w:val="15"/>
                <w:lang w:val="en-US" w:eastAsia="zh-CN"/>
              </w:rPr>
              <w:t>7</w:t>
            </w:r>
            <w:r>
              <w:rPr>
                <w:rFonts w:hint="eastAsia" w:ascii="宋体" w:hAnsi="宋体" w:cs="宋体"/>
                <w:color w:val="auto"/>
                <w:kern w:val="0"/>
                <w:sz w:val="15"/>
                <w:szCs w:val="15"/>
              </w:rPr>
              <w:t>0吨</w:t>
            </w:r>
          </w:p>
        </w:tc>
        <w:tc>
          <w:tcPr>
            <w:tcW w:w="127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lang w:val="en-US" w:eastAsia="zh-CN"/>
              </w:rPr>
              <w:t>吨包，</w:t>
            </w:r>
            <w:r>
              <w:rPr>
                <w:rFonts w:hint="eastAsia" w:ascii="宋体" w:hAnsi="宋体" w:cs="宋体"/>
                <w:color w:val="auto"/>
                <w:kern w:val="0"/>
                <w:sz w:val="15"/>
                <w:szCs w:val="15"/>
              </w:rPr>
              <w:t>要注明厂家</w:t>
            </w:r>
          </w:p>
        </w:tc>
        <w:tc>
          <w:tcPr>
            <w:tcW w:w="1807"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8" w:hRule="exact"/>
        </w:trPr>
        <w:tc>
          <w:tcPr>
            <w:tcW w:w="1059"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lang w:val="en-US" w:eastAsia="zh-CN"/>
              </w:rPr>
            </w:pPr>
            <w:r>
              <w:rPr>
                <w:rFonts w:hint="eastAsia" w:ascii="宋体" w:hAnsi="宋体" w:cs="宋体"/>
                <w:color w:val="auto"/>
                <w:kern w:val="0"/>
                <w:sz w:val="15"/>
                <w:szCs w:val="15"/>
                <w:lang w:val="en-US" w:eastAsia="zh-CN"/>
              </w:rPr>
              <w:t>氯化钾</w:t>
            </w:r>
          </w:p>
        </w:tc>
        <w:tc>
          <w:tcPr>
            <w:tcW w:w="2614"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sz w:val="15"/>
                <w:szCs w:val="15"/>
              </w:rPr>
            </w:pPr>
            <w:r>
              <w:rPr>
                <w:rFonts w:hint="eastAsia" w:ascii="宋体" w:hAnsi="宋体" w:cs="宋体"/>
                <w:color w:val="auto"/>
                <w:kern w:val="0"/>
                <w:sz w:val="18"/>
                <w:szCs w:val="18"/>
              </w:rPr>
              <w:t>K2O≥</w:t>
            </w:r>
            <w:r>
              <w:rPr>
                <w:rFonts w:hint="eastAsia" w:ascii="宋体" w:hAnsi="宋体" w:cs="宋体"/>
                <w:color w:val="auto"/>
                <w:kern w:val="0"/>
                <w:sz w:val="18"/>
                <w:szCs w:val="18"/>
                <w:lang w:val="en-US" w:eastAsia="zh-CN"/>
              </w:rPr>
              <w:t>60</w:t>
            </w:r>
            <w:r>
              <w:rPr>
                <w:rFonts w:hint="eastAsia" w:ascii="宋体" w:hAnsi="宋体" w:cs="宋体"/>
                <w:color w:val="auto"/>
                <w:kern w:val="0"/>
                <w:sz w:val="18"/>
                <w:szCs w:val="18"/>
              </w:rPr>
              <w:t>%</w:t>
            </w:r>
            <w:r>
              <w:rPr>
                <w:rFonts w:hint="eastAsia" w:ascii="宋体" w:hAnsi="宋体" w:cs="宋体"/>
                <w:color w:val="auto"/>
                <w:kern w:val="0"/>
                <w:szCs w:val="21"/>
                <w:lang w:val="en-US" w:eastAsia="zh-CN"/>
              </w:rPr>
              <w:t>（要求PH值低于6）</w:t>
            </w:r>
          </w:p>
        </w:tc>
        <w:tc>
          <w:tcPr>
            <w:tcW w:w="798"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5"/>
                <w:szCs w:val="15"/>
              </w:rPr>
            </w:pPr>
          </w:p>
        </w:tc>
        <w:tc>
          <w:tcPr>
            <w:tcW w:w="790"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lang w:val="en-US" w:eastAsia="zh-CN"/>
              </w:rPr>
            </w:pPr>
            <w:r>
              <w:rPr>
                <w:rFonts w:hint="eastAsia" w:ascii="宋体" w:hAnsi="宋体" w:cs="宋体"/>
                <w:color w:val="auto"/>
                <w:kern w:val="0"/>
                <w:sz w:val="15"/>
                <w:szCs w:val="15"/>
                <w:lang w:val="en-US" w:eastAsia="zh-CN"/>
              </w:rPr>
              <w:t>800</w:t>
            </w:r>
          </w:p>
        </w:tc>
        <w:tc>
          <w:tcPr>
            <w:tcW w:w="924"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118"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045"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1125"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货到付款</w:t>
            </w:r>
          </w:p>
        </w:tc>
        <w:tc>
          <w:tcPr>
            <w:tcW w:w="2628"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202</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4</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13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5.5</w:t>
            </w:r>
            <w:r>
              <w:rPr>
                <w:rFonts w:hint="eastAsia" w:ascii="宋体" w:hAnsi="宋体" w:cs="宋体"/>
                <w:color w:val="auto"/>
                <w:kern w:val="0"/>
                <w:sz w:val="15"/>
                <w:szCs w:val="15"/>
              </w:rPr>
              <w:t>日</w:t>
            </w:r>
          </w:p>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lang w:val="en-US" w:eastAsia="zh-CN"/>
              </w:rPr>
            </w:pPr>
            <w:r>
              <w:rPr>
                <w:rFonts w:hint="eastAsia" w:ascii="宋体" w:hAnsi="宋体" w:cs="宋体"/>
                <w:color w:val="auto"/>
                <w:kern w:val="0"/>
                <w:sz w:val="15"/>
                <w:szCs w:val="15"/>
              </w:rPr>
              <w:t>每日供货约</w:t>
            </w:r>
            <w:r>
              <w:rPr>
                <w:rFonts w:hint="eastAsia" w:ascii="宋体" w:hAnsi="宋体" w:cs="宋体"/>
                <w:color w:val="auto"/>
                <w:kern w:val="0"/>
                <w:sz w:val="15"/>
                <w:szCs w:val="15"/>
                <w:lang w:val="en-US" w:eastAsia="zh-CN"/>
              </w:rPr>
              <w:t>4</w:t>
            </w:r>
            <w:r>
              <w:rPr>
                <w:rFonts w:hint="eastAsia" w:ascii="宋体" w:hAnsi="宋体" w:cs="宋体"/>
                <w:color w:val="auto"/>
                <w:kern w:val="0"/>
                <w:sz w:val="15"/>
                <w:szCs w:val="15"/>
              </w:rPr>
              <w:t>0吨</w:t>
            </w:r>
          </w:p>
        </w:tc>
        <w:tc>
          <w:tcPr>
            <w:tcW w:w="127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要注明厂家</w:t>
            </w:r>
          </w:p>
        </w:tc>
        <w:tc>
          <w:tcPr>
            <w:tcW w:w="1807"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8" w:hRule="exact"/>
        </w:trPr>
        <w:tc>
          <w:tcPr>
            <w:tcW w:w="1059"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lang w:val="en-US" w:eastAsia="zh-CN"/>
              </w:rPr>
            </w:pPr>
            <w:r>
              <w:rPr>
                <w:rFonts w:hint="eastAsia" w:ascii="宋体" w:hAnsi="宋体" w:cs="宋体"/>
                <w:color w:val="auto"/>
                <w:kern w:val="0"/>
                <w:sz w:val="15"/>
                <w:szCs w:val="15"/>
                <w:lang w:val="en-US" w:eastAsia="zh-CN"/>
              </w:rPr>
              <w:t>颗粒氯化钾</w:t>
            </w:r>
          </w:p>
        </w:tc>
        <w:tc>
          <w:tcPr>
            <w:tcW w:w="2614" w:type="dxa"/>
            <w:textDirection w:val="lrTb"/>
            <w:vAlign w:val="center"/>
          </w:tcPr>
          <w:p>
            <w:pPr>
              <w:widowControl/>
              <w:jc w:val="left"/>
              <w:rPr>
                <w:rFonts w:hint="eastAsia" w:ascii="宋体" w:hAnsi="宋体" w:cs="宋体"/>
                <w:sz w:val="21"/>
                <w:szCs w:val="21"/>
                <w:lang w:val="en-US" w:eastAsia="zh-CN"/>
              </w:rPr>
            </w:pPr>
            <w:r>
              <w:rPr>
                <w:rFonts w:hint="eastAsia" w:ascii="宋体" w:hAnsi="宋体" w:eastAsia="宋体" w:cs="宋体"/>
                <w:color w:val="auto"/>
                <w:sz w:val="15"/>
                <w:szCs w:val="15"/>
                <w:vertAlign w:val="baseline"/>
                <w:lang w:val="en-US" w:eastAsia="zh-CN"/>
              </w:rPr>
              <w:t>氧化钾含≥</w:t>
            </w:r>
            <w:r>
              <w:rPr>
                <w:rFonts w:hint="eastAsia" w:ascii="宋体" w:hAnsi="宋体" w:cs="宋体"/>
                <w:color w:val="auto"/>
                <w:sz w:val="15"/>
                <w:szCs w:val="15"/>
                <w:vertAlign w:val="baseline"/>
                <w:lang w:val="en-US" w:eastAsia="zh-CN"/>
              </w:rPr>
              <w:t>6</w:t>
            </w:r>
            <w:r>
              <w:rPr>
                <w:rFonts w:hint="eastAsia" w:ascii="宋体" w:hAnsi="宋体" w:eastAsia="宋体" w:cs="宋体"/>
                <w:color w:val="auto"/>
                <w:sz w:val="15"/>
                <w:szCs w:val="15"/>
                <w:vertAlign w:val="baseline"/>
                <w:lang w:val="en-US" w:eastAsia="zh-CN"/>
              </w:rPr>
              <w:t>0%，粒度(2～4mm)≥70%，</w:t>
            </w:r>
            <w:r>
              <w:rPr>
                <w:rFonts w:hint="eastAsia" w:ascii="宋体" w:hAnsi="宋体" w:cs="宋体"/>
                <w:color w:val="auto"/>
                <w:kern w:val="0"/>
                <w:sz w:val="15"/>
                <w:szCs w:val="15"/>
                <w:highlight w:val="none"/>
              </w:rPr>
              <w:t>水分≤0.5%</w:t>
            </w:r>
          </w:p>
        </w:tc>
        <w:tc>
          <w:tcPr>
            <w:tcW w:w="798"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5"/>
                <w:szCs w:val="15"/>
              </w:rPr>
            </w:pPr>
          </w:p>
        </w:tc>
        <w:tc>
          <w:tcPr>
            <w:tcW w:w="790"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lang w:val="en-US" w:eastAsia="zh-CN"/>
              </w:rPr>
            </w:pPr>
            <w:r>
              <w:rPr>
                <w:rFonts w:hint="eastAsia" w:ascii="宋体" w:hAnsi="宋体" w:cs="宋体"/>
                <w:color w:val="auto"/>
                <w:kern w:val="0"/>
                <w:sz w:val="15"/>
                <w:szCs w:val="15"/>
                <w:lang w:val="en-US" w:eastAsia="zh-CN"/>
              </w:rPr>
              <w:t>400</w:t>
            </w:r>
          </w:p>
        </w:tc>
        <w:tc>
          <w:tcPr>
            <w:tcW w:w="924"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118"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045"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1125"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货到付款</w:t>
            </w:r>
          </w:p>
        </w:tc>
        <w:tc>
          <w:tcPr>
            <w:tcW w:w="2628"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202</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4</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13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5.5</w:t>
            </w:r>
            <w:r>
              <w:rPr>
                <w:rFonts w:hint="eastAsia" w:ascii="宋体" w:hAnsi="宋体" w:cs="宋体"/>
                <w:color w:val="auto"/>
                <w:kern w:val="0"/>
                <w:sz w:val="15"/>
                <w:szCs w:val="15"/>
              </w:rPr>
              <w:t>日</w:t>
            </w:r>
          </w:p>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每日供货约</w:t>
            </w:r>
            <w:r>
              <w:rPr>
                <w:rFonts w:hint="eastAsia" w:ascii="宋体" w:hAnsi="宋体" w:cs="宋体"/>
                <w:color w:val="auto"/>
                <w:kern w:val="0"/>
                <w:sz w:val="15"/>
                <w:szCs w:val="15"/>
                <w:lang w:val="en-US" w:eastAsia="zh-CN"/>
              </w:rPr>
              <w:t>4</w:t>
            </w:r>
            <w:r>
              <w:rPr>
                <w:rFonts w:hint="eastAsia" w:ascii="宋体" w:hAnsi="宋体" w:cs="宋体"/>
                <w:color w:val="auto"/>
                <w:kern w:val="0"/>
                <w:sz w:val="15"/>
                <w:szCs w:val="15"/>
              </w:rPr>
              <w:t>0吨</w:t>
            </w:r>
          </w:p>
        </w:tc>
        <w:tc>
          <w:tcPr>
            <w:tcW w:w="127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要注明厂家</w:t>
            </w:r>
          </w:p>
        </w:tc>
        <w:tc>
          <w:tcPr>
            <w:tcW w:w="1807"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 w:hRule="exact"/>
        </w:trPr>
        <w:tc>
          <w:tcPr>
            <w:tcW w:w="1059"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lang w:val="en-US" w:eastAsia="zh-CN"/>
              </w:rPr>
            </w:pPr>
            <w:r>
              <w:rPr>
                <w:rFonts w:hint="eastAsia" w:ascii="宋体" w:hAnsi="宋体" w:cs="宋体"/>
                <w:color w:val="auto"/>
                <w:kern w:val="0"/>
                <w:sz w:val="15"/>
                <w:szCs w:val="15"/>
                <w:lang w:val="en-US" w:eastAsia="zh-CN"/>
              </w:rPr>
              <w:t>硫酸镁</w:t>
            </w:r>
          </w:p>
        </w:tc>
        <w:tc>
          <w:tcPr>
            <w:tcW w:w="2614"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sz w:val="15"/>
                <w:szCs w:val="15"/>
              </w:rPr>
            </w:pPr>
            <w:r>
              <w:rPr>
                <w:rFonts w:hint="eastAsia" w:ascii="宋体" w:hAnsi="宋体" w:cs="宋体"/>
                <w:sz w:val="15"/>
                <w:szCs w:val="15"/>
                <w:lang w:val="en-US" w:eastAsia="zh-CN"/>
              </w:rPr>
              <w:t>硫酸镁含量</w:t>
            </w:r>
            <w:r>
              <w:rPr>
                <w:rFonts w:hint="eastAsia" w:ascii="宋体" w:hAnsi="宋体" w:cs="宋体"/>
                <w:color w:val="000000"/>
                <w:kern w:val="0"/>
                <w:sz w:val="15"/>
                <w:szCs w:val="15"/>
              </w:rPr>
              <w:t>≥</w:t>
            </w:r>
            <w:r>
              <w:rPr>
                <w:rFonts w:hint="eastAsia" w:ascii="宋体" w:hAnsi="宋体" w:cs="宋体"/>
                <w:color w:val="000000"/>
                <w:kern w:val="0"/>
                <w:sz w:val="15"/>
                <w:szCs w:val="15"/>
                <w:lang w:val="en-US" w:eastAsia="zh-CN"/>
              </w:rPr>
              <w:t>17.2%</w:t>
            </w:r>
          </w:p>
        </w:tc>
        <w:tc>
          <w:tcPr>
            <w:tcW w:w="798"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5"/>
                <w:szCs w:val="15"/>
              </w:rPr>
            </w:pPr>
          </w:p>
        </w:tc>
        <w:tc>
          <w:tcPr>
            <w:tcW w:w="790"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lang w:val="en-US" w:eastAsia="zh-CN"/>
              </w:rPr>
            </w:pPr>
            <w:r>
              <w:rPr>
                <w:rFonts w:hint="eastAsia" w:ascii="宋体" w:hAnsi="宋体" w:cs="宋体"/>
                <w:color w:val="auto"/>
                <w:kern w:val="0"/>
                <w:sz w:val="15"/>
                <w:szCs w:val="15"/>
                <w:lang w:val="en-US" w:eastAsia="zh-CN"/>
              </w:rPr>
              <w:t>10</w:t>
            </w:r>
          </w:p>
        </w:tc>
        <w:tc>
          <w:tcPr>
            <w:tcW w:w="924"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118"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045"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1125"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货到付款</w:t>
            </w:r>
          </w:p>
        </w:tc>
        <w:tc>
          <w:tcPr>
            <w:tcW w:w="2628"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lang w:val="en-US" w:eastAsia="zh-CN"/>
              </w:rPr>
            </w:pPr>
            <w:r>
              <w:rPr>
                <w:rFonts w:hint="eastAsia" w:ascii="宋体" w:hAnsi="宋体" w:cs="宋体"/>
                <w:color w:val="auto"/>
                <w:kern w:val="0"/>
                <w:sz w:val="15"/>
                <w:szCs w:val="15"/>
              </w:rPr>
              <w:t>202</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4</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20日全部到齐</w:t>
            </w:r>
          </w:p>
        </w:tc>
        <w:tc>
          <w:tcPr>
            <w:tcW w:w="127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要注明厂家</w:t>
            </w:r>
          </w:p>
        </w:tc>
        <w:tc>
          <w:tcPr>
            <w:tcW w:w="1807"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exact"/>
        </w:trPr>
        <w:tc>
          <w:tcPr>
            <w:tcW w:w="1059"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eastAsia="宋体" w:cs="宋体"/>
                <w:color w:val="auto"/>
                <w:kern w:val="0"/>
                <w:sz w:val="15"/>
                <w:szCs w:val="15"/>
                <w:lang w:val="en-US" w:eastAsia="zh-CN"/>
              </w:rPr>
            </w:pPr>
            <w:r>
              <w:rPr>
                <w:rFonts w:hint="eastAsia" w:ascii="宋体" w:hAnsi="宋体" w:cs="宋体"/>
                <w:color w:val="auto"/>
                <w:kern w:val="0"/>
                <w:sz w:val="15"/>
                <w:szCs w:val="15"/>
                <w:lang w:val="en-US" w:eastAsia="zh-CN"/>
              </w:rPr>
              <w:t>硼酸</w:t>
            </w:r>
          </w:p>
        </w:tc>
        <w:tc>
          <w:tcPr>
            <w:tcW w:w="2614"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b w:val="0"/>
                <w:bCs w:val="0"/>
                <w:color w:val="auto"/>
                <w:kern w:val="0"/>
                <w:sz w:val="15"/>
                <w:szCs w:val="15"/>
              </w:rPr>
            </w:pPr>
            <w:r>
              <w:rPr>
                <w:rFonts w:hint="eastAsia" w:ascii="宋体" w:hAnsi="宋体" w:cs="宋体"/>
                <w:sz w:val="15"/>
                <w:szCs w:val="15"/>
              </w:rPr>
              <w:t>硼酸含量</w:t>
            </w:r>
            <w:r>
              <w:rPr>
                <w:rFonts w:hint="eastAsia" w:ascii="宋体" w:hAnsi="宋体" w:eastAsia="宋体" w:cs="宋体"/>
                <w:color w:val="auto"/>
                <w:sz w:val="15"/>
                <w:szCs w:val="15"/>
                <w:vertAlign w:val="baseline"/>
                <w:lang w:val="en-US" w:eastAsia="zh-CN"/>
              </w:rPr>
              <w:t>≥</w:t>
            </w:r>
            <w:r>
              <w:rPr>
                <w:rFonts w:hint="eastAsia" w:ascii="宋体" w:hAnsi="宋体" w:cs="宋体"/>
                <w:color w:val="auto"/>
                <w:sz w:val="15"/>
                <w:szCs w:val="15"/>
                <w:vertAlign w:val="baseline"/>
                <w:lang w:val="en-US" w:eastAsia="zh-CN"/>
              </w:rPr>
              <w:t>99.6%</w:t>
            </w:r>
          </w:p>
        </w:tc>
        <w:tc>
          <w:tcPr>
            <w:tcW w:w="798"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5"/>
                <w:szCs w:val="15"/>
              </w:rPr>
            </w:pPr>
          </w:p>
        </w:tc>
        <w:tc>
          <w:tcPr>
            <w:tcW w:w="790"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lang w:val="en-US" w:eastAsia="zh-CN"/>
              </w:rPr>
            </w:pPr>
            <w:r>
              <w:rPr>
                <w:rFonts w:hint="eastAsia" w:ascii="宋体" w:hAnsi="宋体" w:cs="宋体"/>
                <w:color w:val="auto"/>
                <w:kern w:val="0"/>
                <w:sz w:val="15"/>
                <w:szCs w:val="15"/>
                <w:lang w:val="en-US" w:eastAsia="zh-CN"/>
              </w:rPr>
              <w:t>33</w:t>
            </w:r>
          </w:p>
        </w:tc>
        <w:tc>
          <w:tcPr>
            <w:tcW w:w="924"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118"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045"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1125"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货到付款</w:t>
            </w:r>
          </w:p>
        </w:tc>
        <w:tc>
          <w:tcPr>
            <w:tcW w:w="2628"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eastAsia="宋体" w:cs="宋体"/>
                <w:color w:val="auto"/>
                <w:kern w:val="0"/>
                <w:sz w:val="15"/>
                <w:szCs w:val="15"/>
                <w:lang w:val="en-US" w:eastAsia="zh-CN"/>
              </w:rPr>
            </w:pPr>
            <w:r>
              <w:rPr>
                <w:rFonts w:hint="eastAsia" w:ascii="宋体" w:hAnsi="宋体" w:cs="宋体"/>
                <w:color w:val="auto"/>
                <w:kern w:val="0"/>
                <w:sz w:val="15"/>
                <w:szCs w:val="15"/>
                <w:lang w:val="en-US" w:eastAsia="zh-CN"/>
              </w:rPr>
              <w:t>4月28日前全部到齐</w:t>
            </w:r>
          </w:p>
        </w:tc>
        <w:tc>
          <w:tcPr>
            <w:tcW w:w="127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要注明厂家</w:t>
            </w:r>
          </w:p>
        </w:tc>
        <w:tc>
          <w:tcPr>
            <w:tcW w:w="1807"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exact"/>
        </w:trPr>
        <w:tc>
          <w:tcPr>
            <w:tcW w:w="1059"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lang w:val="en-US" w:eastAsia="zh-CN"/>
              </w:rPr>
            </w:pPr>
            <w:r>
              <w:rPr>
                <w:rFonts w:hint="eastAsia" w:ascii="宋体" w:hAnsi="宋体" w:cs="宋体"/>
                <w:color w:val="auto"/>
                <w:kern w:val="0"/>
                <w:sz w:val="15"/>
                <w:szCs w:val="15"/>
                <w:lang w:val="en-US" w:eastAsia="zh-CN"/>
              </w:rPr>
              <w:t>氧化锌</w:t>
            </w:r>
          </w:p>
        </w:tc>
        <w:tc>
          <w:tcPr>
            <w:tcW w:w="2614"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eastAsia="宋体" w:cs="宋体"/>
                <w:color w:val="auto"/>
                <w:sz w:val="15"/>
                <w:szCs w:val="15"/>
                <w:vertAlign w:val="baseline"/>
                <w:lang w:val="en-US" w:eastAsia="zh-CN"/>
              </w:rPr>
            </w:pPr>
            <w:r>
              <w:rPr>
                <w:rFonts w:hint="eastAsia" w:ascii="宋体" w:hAnsi="宋体" w:cs="宋体"/>
                <w:sz w:val="15"/>
                <w:szCs w:val="15"/>
                <w:lang w:val="en-US" w:eastAsia="zh-CN"/>
              </w:rPr>
              <w:t>氧化锌</w:t>
            </w:r>
            <w:r>
              <w:rPr>
                <w:rFonts w:hint="eastAsia" w:ascii="宋体" w:hAnsi="宋体" w:cs="宋体"/>
                <w:sz w:val="15"/>
                <w:szCs w:val="15"/>
              </w:rPr>
              <w:t>含量</w:t>
            </w:r>
            <w:r>
              <w:rPr>
                <w:rFonts w:hint="eastAsia" w:ascii="宋体" w:hAnsi="宋体" w:eastAsia="宋体" w:cs="宋体"/>
                <w:color w:val="auto"/>
                <w:sz w:val="15"/>
                <w:szCs w:val="15"/>
                <w:vertAlign w:val="baseline"/>
                <w:lang w:val="en-US" w:eastAsia="zh-CN"/>
              </w:rPr>
              <w:t>≥</w:t>
            </w:r>
            <w:r>
              <w:rPr>
                <w:rFonts w:hint="eastAsia" w:ascii="宋体" w:hAnsi="宋体" w:cs="宋体"/>
                <w:color w:val="auto"/>
                <w:sz w:val="15"/>
                <w:szCs w:val="15"/>
                <w:vertAlign w:val="baseline"/>
                <w:lang w:val="en-US" w:eastAsia="zh-CN"/>
              </w:rPr>
              <w:t>95%以上</w:t>
            </w:r>
          </w:p>
        </w:tc>
        <w:tc>
          <w:tcPr>
            <w:tcW w:w="798"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5"/>
                <w:szCs w:val="15"/>
              </w:rPr>
            </w:pPr>
          </w:p>
        </w:tc>
        <w:tc>
          <w:tcPr>
            <w:tcW w:w="790"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lang w:val="en-US" w:eastAsia="zh-CN"/>
              </w:rPr>
            </w:pPr>
            <w:r>
              <w:rPr>
                <w:rFonts w:hint="eastAsia" w:ascii="宋体" w:hAnsi="宋体" w:cs="宋体"/>
                <w:color w:val="auto"/>
                <w:kern w:val="0"/>
                <w:sz w:val="15"/>
                <w:szCs w:val="15"/>
                <w:lang w:val="en-US" w:eastAsia="zh-CN"/>
              </w:rPr>
              <w:t>33</w:t>
            </w:r>
          </w:p>
        </w:tc>
        <w:tc>
          <w:tcPr>
            <w:tcW w:w="924"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118"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045"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1125"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货到付款</w:t>
            </w:r>
          </w:p>
        </w:tc>
        <w:tc>
          <w:tcPr>
            <w:tcW w:w="2628"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lang w:val="en-US" w:eastAsia="zh-CN"/>
              </w:rPr>
              <w:t>4月28日前全部到齐</w:t>
            </w:r>
          </w:p>
        </w:tc>
        <w:tc>
          <w:tcPr>
            <w:tcW w:w="127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要注明厂家</w:t>
            </w:r>
          </w:p>
        </w:tc>
        <w:tc>
          <w:tcPr>
            <w:tcW w:w="1807"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bl>
    <w:p>
      <w:pPr>
        <w:tabs>
          <w:tab w:val="left" w:pos="2700"/>
        </w:tabs>
        <w:spacing w:line="400" w:lineRule="atLeast"/>
        <w:jc w:val="left"/>
        <w:rPr>
          <w:rFonts w:ascii="宋体" w:hAnsi="宋体"/>
          <w:color w:val="0000FF"/>
          <w:sz w:val="28"/>
        </w:rPr>
      </w:pPr>
      <w:r>
        <w:rPr>
          <w:color w:val="000000"/>
          <w:sz w:val="18"/>
          <w:szCs w:val="18"/>
        </w:rPr>
        <mc:AlternateContent>
          <mc:Choice Requires="wps">
            <w:drawing>
              <wp:anchor distT="0" distB="0" distL="114300" distR="114300" simplePos="0" relativeHeight="251658240" behindDoc="0" locked="0" layoutInCell="1" allowOverlap="1">
                <wp:simplePos x="0" y="0"/>
                <wp:positionH relativeFrom="column">
                  <wp:posOffset>4442460</wp:posOffset>
                </wp:positionH>
                <wp:positionV relativeFrom="paragraph">
                  <wp:posOffset>36830</wp:posOffset>
                </wp:positionV>
                <wp:extent cx="4789170" cy="1233170"/>
                <wp:effectExtent l="0" t="0" r="11430" b="11430"/>
                <wp:wrapNone/>
                <wp:docPr id="1" name="流程图: 过程 1"/>
                <wp:cNvGraphicFramePr/>
                <a:graphic xmlns:a="http://schemas.openxmlformats.org/drawingml/2006/main">
                  <a:graphicData uri="http://schemas.microsoft.com/office/word/2010/wordprocessingShape">
                    <wps:wsp>
                      <wps:cNvSpPr/>
                      <wps:spPr>
                        <a:xfrm>
                          <a:off x="0" y="0"/>
                          <a:ext cx="4789170" cy="1233170"/>
                        </a:xfrm>
                        <a:prstGeom prst="flowChartProcess">
                          <a:avLst/>
                        </a:prstGeom>
                        <a:gradFill rotWithShape="0">
                          <a:gsLst>
                            <a:gs pos="0">
                              <a:srgbClr val="FFFFFF"/>
                            </a:gs>
                            <a:gs pos="100000">
                              <a:srgbClr val="FFFFFF"/>
                            </a:gs>
                          </a:gsLst>
                          <a:lin ang="0"/>
                          <a:tileRect/>
                        </a:gradFill>
                        <a:ln w="15875">
                          <a:noFill/>
                        </a:ln>
                      </wps:spPr>
                      <wps:txbx>
                        <w:txbxContent>
                          <w:p>
                            <w:pPr>
                              <w:tabs>
                                <w:tab w:val="left" w:pos="2700"/>
                              </w:tabs>
                              <w:spacing w:line="400" w:lineRule="atLeast"/>
                              <w:ind w:right="1032"/>
                              <w:jc w:val="left"/>
                              <w:rPr>
                                <w:rFonts w:ascii="宋体" w:hAnsi="宋体"/>
                                <w:color w:val="000000"/>
                                <w:sz w:val="20"/>
                                <w:szCs w:val="20"/>
                                <w:u w:val="single"/>
                              </w:rPr>
                            </w:pPr>
                            <w:r>
                              <w:rPr>
                                <w:rFonts w:hint="eastAsia" w:ascii="宋体" w:hAnsi="宋体"/>
                                <w:color w:val="000000"/>
                                <w:sz w:val="20"/>
                                <w:szCs w:val="20"/>
                              </w:rPr>
                              <w:t>投标单位：</w:t>
                            </w:r>
                            <w:r>
                              <w:rPr>
                                <w:rFonts w:hint="eastAsia" w:ascii="宋体" w:hAnsi="宋体"/>
                                <w:color w:val="000000"/>
                                <w:sz w:val="20"/>
                                <w:szCs w:val="20"/>
                                <w:u w:val="single"/>
                              </w:rPr>
                              <w:t xml:space="preserve">     </w:t>
                            </w:r>
                            <w:r>
                              <w:rPr>
                                <w:rFonts w:hint="eastAsia" w:ascii="宋体" w:hAnsi="宋体"/>
                                <w:color w:val="000000"/>
                                <w:sz w:val="20"/>
                                <w:szCs w:val="20"/>
                                <w:u w:val="single"/>
                                <w:lang w:val="en-US" w:eastAsia="zh-CN"/>
                              </w:rPr>
                              <w:t xml:space="preserve">       </w:t>
                            </w:r>
                            <w:r>
                              <w:rPr>
                                <w:rFonts w:hint="eastAsia" w:ascii="宋体" w:hAnsi="宋体"/>
                                <w:color w:val="000000"/>
                                <w:sz w:val="20"/>
                                <w:szCs w:val="20"/>
                                <w:u w:val="single"/>
                              </w:rPr>
                              <w:t xml:space="preserve">                     （公章） </w:t>
                            </w:r>
                          </w:p>
                          <w:p>
                            <w:pPr>
                              <w:tabs>
                                <w:tab w:val="left" w:pos="2700"/>
                              </w:tabs>
                              <w:spacing w:line="400" w:lineRule="atLeast"/>
                              <w:ind w:right="1032"/>
                              <w:jc w:val="left"/>
                              <w:rPr>
                                <w:rFonts w:ascii="宋体" w:hAnsi="宋体"/>
                                <w:color w:val="000000"/>
                                <w:sz w:val="20"/>
                                <w:szCs w:val="20"/>
                              </w:rPr>
                            </w:pPr>
                            <w:r>
                              <w:rPr>
                                <w:rFonts w:hint="eastAsia" w:ascii="宋体" w:hAnsi="宋体"/>
                                <w:color w:val="000000"/>
                                <w:sz w:val="20"/>
                                <w:szCs w:val="20"/>
                              </w:rPr>
                              <w:t>投标人：</w:t>
                            </w:r>
                            <w:r>
                              <w:rPr>
                                <w:rFonts w:hint="eastAsia" w:ascii="宋体" w:hAnsi="宋体"/>
                                <w:color w:val="000000"/>
                                <w:sz w:val="20"/>
                                <w:szCs w:val="20"/>
                                <w:u w:val="single"/>
                              </w:rPr>
                              <w:t xml:space="preserve">           </w:t>
                            </w:r>
                            <w:r>
                              <w:rPr>
                                <w:rFonts w:hint="eastAsia" w:ascii="宋体" w:hAnsi="宋体"/>
                                <w:color w:val="000000"/>
                                <w:sz w:val="20"/>
                                <w:szCs w:val="20"/>
                              </w:rPr>
                              <w:t>联系电话：</w:t>
                            </w:r>
                            <w:r>
                              <w:rPr>
                                <w:rFonts w:hint="eastAsia" w:ascii="宋体" w:hAnsi="宋体"/>
                                <w:color w:val="000000"/>
                                <w:sz w:val="20"/>
                                <w:szCs w:val="20"/>
                                <w:u w:val="single"/>
                              </w:rPr>
                              <w:t xml:space="preserve">                       </w:t>
                            </w:r>
                            <w:r>
                              <w:rPr>
                                <w:rFonts w:hint="eastAsia" w:ascii="宋体" w:hAnsi="宋体"/>
                                <w:color w:val="000000"/>
                                <w:sz w:val="20"/>
                                <w:szCs w:val="20"/>
                              </w:rPr>
                              <w:t xml:space="preserve">  </w:t>
                            </w:r>
                          </w:p>
                          <w:p>
                            <w:pPr>
                              <w:jc w:val="center"/>
                              <w:rPr>
                                <w:color w:val="000000"/>
                                <w:sz w:val="20"/>
                                <w:szCs w:val="20"/>
                              </w:rPr>
                            </w:pPr>
                            <w:r>
                              <w:rPr>
                                <w:rFonts w:hint="eastAsia" w:ascii="宋体" w:hAnsi="宋体"/>
                                <w:color w:val="000000"/>
                                <w:sz w:val="20"/>
                                <w:szCs w:val="20"/>
                              </w:rPr>
                              <w:t xml:space="preserve">                        年    月   日</w:t>
                            </w:r>
                          </w:p>
                        </w:txbxContent>
                      </wps:txbx>
                      <wps:bodyPr wrap="square" lIns="91439" tIns="45719" rIns="91439" bIns="45719" upright="1"/>
                    </wps:wsp>
                  </a:graphicData>
                </a:graphic>
              </wp:anchor>
            </w:drawing>
          </mc:Choice>
          <mc:Fallback>
            <w:pict>
              <v:shape id="_x0000_s1026" o:spid="_x0000_s1026" o:spt="109" type="#_x0000_t109" style="position:absolute;left:0pt;margin-left:349.8pt;margin-top:2.9pt;height:97.1pt;width:377.1pt;z-index:251658240;mso-width-relative:page;mso-height-relative:page;" fillcolor="#FFFFFF" filled="t" stroked="f" coordsize="21600,21600" o:gfxdata="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dl+srtcAAAAKAQAADwAAAAAAAAABACAA&#10;AAAiAAAAZHJzL2Rvd25yZXYueG1sUEsBAhQAFAAAAAgAh07iQNQ8oHAOAgAABwQAAA4AAAAAAAAA&#10;AQAgAAAAJgEAAGRycy9lMm9Eb2MueG1sUEsFBgAAAAAGAAYAWQEAAKYFAAAAAA==&#10;">
                <v:fill type="gradient" on="t" color2="#FFFFFF" angle="90" focus="100%" focussize="0,0">
                  <o:fill type="gradientUnscaled" v:ext="backwardCompatible"/>
                </v:fill>
                <v:stroke on="f" weight="1.25pt"/>
                <v:imagedata o:title=""/>
                <o:lock v:ext="edit" aspectratio="f"/>
                <v:textbox inset="7.19992125984252pt,3.59992125984252pt,7.19992125984252pt,3.59992125984252pt">
                  <w:txbxContent>
                    <w:p>
                      <w:pPr>
                        <w:tabs>
                          <w:tab w:val="left" w:pos="2700"/>
                        </w:tabs>
                        <w:spacing w:line="400" w:lineRule="atLeast"/>
                        <w:ind w:right="1032"/>
                        <w:jc w:val="left"/>
                        <w:rPr>
                          <w:rFonts w:ascii="宋体" w:hAnsi="宋体"/>
                          <w:color w:val="000000"/>
                          <w:sz w:val="20"/>
                          <w:szCs w:val="20"/>
                          <w:u w:val="single"/>
                        </w:rPr>
                      </w:pPr>
                      <w:r>
                        <w:rPr>
                          <w:rFonts w:hint="eastAsia" w:ascii="宋体" w:hAnsi="宋体"/>
                          <w:color w:val="000000"/>
                          <w:sz w:val="20"/>
                          <w:szCs w:val="20"/>
                        </w:rPr>
                        <w:t>投标单位：</w:t>
                      </w:r>
                      <w:r>
                        <w:rPr>
                          <w:rFonts w:hint="eastAsia" w:ascii="宋体" w:hAnsi="宋体"/>
                          <w:color w:val="000000"/>
                          <w:sz w:val="20"/>
                          <w:szCs w:val="20"/>
                          <w:u w:val="single"/>
                        </w:rPr>
                        <w:t xml:space="preserve">     </w:t>
                      </w:r>
                      <w:r>
                        <w:rPr>
                          <w:rFonts w:hint="eastAsia" w:ascii="宋体" w:hAnsi="宋体"/>
                          <w:color w:val="000000"/>
                          <w:sz w:val="20"/>
                          <w:szCs w:val="20"/>
                          <w:u w:val="single"/>
                          <w:lang w:val="en-US" w:eastAsia="zh-CN"/>
                        </w:rPr>
                        <w:t xml:space="preserve">       </w:t>
                      </w:r>
                      <w:r>
                        <w:rPr>
                          <w:rFonts w:hint="eastAsia" w:ascii="宋体" w:hAnsi="宋体"/>
                          <w:color w:val="000000"/>
                          <w:sz w:val="20"/>
                          <w:szCs w:val="20"/>
                          <w:u w:val="single"/>
                        </w:rPr>
                        <w:t xml:space="preserve">                     （公章） </w:t>
                      </w:r>
                    </w:p>
                    <w:p>
                      <w:pPr>
                        <w:tabs>
                          <w:tab w:val="left" w:pos="2700"/>
                        </w:tabs>
                        <w:spacing w:line="400" w:lineRule="atLeast"/>
                        <w:ind w:right="1032"/>
                        <w:jc w:val="left"/>
                        <w:rPr>
                          <w:rFonts w:ascii="宋体" w:hAnsi="宋体"/>
                          <w:color w:val="000000"/>
                          <w:sz w:val="20"/>
                          <w:szCs w:val="20"/>
                        </w:rPr>
                      </w:pPr>
                      <w:r>
                        <w:rPr>
                          <w:rFonts w:hint="eastAsia" w:ascii="宋体" w:hAnsi="宋体"/>
                          <w:color w:val="000000"/>
                          <w:sz w:val="20"/>
                          <w:szCs w:val="20"/>
                        </w:rPr>
                        <w:t>投标人：</w:t>
                      </w:r>
                      <w:r>
                        <w:rPr>
                          <w:rFonts w:hint="eastAsia" w:ascii="宋体" w:hAnsi="宋体"/>
                          <w:color w:val="000000"/>
                          <w:sz w:val="20"/>
                          <w:szCs w:val="20"/>
                          <w:u w:val="single"/>
                        </w:rPr>
                        <w:t xml:space="preserve">           </w:t>
                      </w:r>
                      <w:r>
                        <w:rPr>
                          <w:rFonts w:hint="eastAsia" w:ascii="宋体" w:hAnsi="宋体"/>
                          <w:color w:val="000000"/>
                          <w:sz w:val="20"/>
                          <w:szCs w:val="20"/>
                        </w:rPr>
                        <w:t>联系电话：</w:t>
                      </w:r>
                      <w:r>
                        <w:rPr>
                          <w:rFonts w:hint="eastAsia" w:ascii="宋体" w:hAnsi="宋体"/>
                          <w:color w:val="000000"/>
                          <w:sz w:val="20"/>
                          <w:szCs w:val="20"/>
                          <w:u w:val="single"/>
                        </w:rPr>
                        <w:t xml:space="preserve">                       </w:t>
                      </w:r>
                      <w:r>
                        <w:rPr>
                          <w:rFonts w:hint="eastAsia" w:ascii="宋体" w:hAnsi="宋体"/>
                          <w:color w:val="000000"/>
                          <w:sz w:val="20"/>
                          <w:szCs w:val="20"/>
                        </w:rPr>
                        <w:t xml:space="preserve">  </w:t>
                      </w:r>
                    </w:p>
                    <w:p>
                      <w:pPr>
                        <w:jc w:val="center"/>
                        <w:rPr>
                          <w:color w:val="000000"/>
                          <w:sz w:val="20"/>
                          <w:szCs w:val="20"/>
                        </w:rPr>
                      </w:pPr>
                      <w:r>
                        <w:rPr>
                          <w:rFonts w:hint="eastAsia" w:ascii="宋体" w:hAnsi="宋体"/>
                          <w:color w:val="000000"/>
                          <w:sz w:val="20"/>
                          <w:szCs w:val="20"/>
                        </w:rPr>
                        <w:t xml:space="preserve">                        年    月   日</w:t>
                      </w:r>
                    </w:p>
                  </w:txbxContent>
                </v:textbox>
              </v:shape>
            </w:pict>
          </mc:Fallback>
        </mc:AlternateContent>
      </w:r>
      <w:r>
        <w:rPr>
          <w:rFonts w:hint="eastAsia" w:ascii="宋体" w:hAnsi="宋体"/>
          <w:color w:val="000000"/>
          <w:sz w:val="18"/>
          <w:szCs w:val="18"/>
        </w:rPr>
        <w:t>付款方式：货到后，凭增值税专用发票，10个工作日支付（预付款的情况请备注）。</w:t>
      </w:r>
    </w:p>
    <w:sectPr>
      <w:footerReference r:id="rId9" w:type="default"/>
      <w:pgSz w:w="16838" w:h="11906" w:orient="landscape"/>
      <w:pgMar w:top="680" w:right="1134" w:bottom="709"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0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微软雅黑">
    <w:panose1 w:val="020B0503020204020204"/>
    <w:charset w:val="86"/>
    <w:family w:val="roman"/>
    <w:pitch w:val="default"/>
    <w:sig w:usb0="80000287" w:usb1="2ACF3C50" w:usb2="00000016" w:usb3="00000000" w:csb0="0004001F" w:csb1="00000000"/>
  </w:font>
  <w:font w:name="微软雅黑">
    <w:panose1 w:val="020B0503020204020204"/>
    <w:charset w:val="86"/>
    <w:family w:val="modern"/>
    <w:pitch w:val="default"/>
    <w:sig w:usb0="80000287" w:usb1="2ACF3C50" w:usb2="00000016" w:usb3="00000000" w:csb0="0004001F" w:csb1="00000000"/>
  </w:font>
  <w:font w:name="微软雅黑">
    <w:panose1 w:val="020B0503020204020204"/>
    <w:charset w:val="86"/>
    <w:family w:val="decorative"/>
    <w:pitch w:val="default"/>
    <w:sig w:usb0="80000287" w:usb1="2ACF3C50" w:usb2="00000016" w:usb3="00000000" w:csb0="0004001F" w:csb1="00000000"/>
  </w:font>
  <w:font w:name="楷体_GB2312">
    <w:panose1 w:val="02010609030101010101"/>
    <w:charset w:val="86"/>
    <w:family w:val="decorative"/>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decorative"/>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楷体_GB2312">
    <w:panose1 w:val="02010609030101010101"/>
    <w:charset w:val="86"/>
    <w:family w:val="roman"/>
    <w:pitch w:val="default"/>
    <w:sig w:usb0="00000001" w:usb1="080E0000" w:usb2="00000000" w:usb3="00000000" w:csb0="00040000" w:csb1="00000000"/>
  </w:font>
  <w:font w:name="楷体">
    <w:panose1 w:val="02010609060101010101"/>
    <w:charset w:val="86"/>
    <w:family w:val="roma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swiss"/>
    <w:pitch w:val="default"/>
    <w:sig w:usb0="00000001" w:usb1="080E0000" w:usb2="00000000" w:usb3="00000000" w:csb0="00040000" w:csb1="00000000"/>
  </w:font>
  <w:font w:name="楷体">
    <w:panose1 w:val="02010609060101010101"/>
    <w:charset w:val="86"/>
    <w:family w:val="swiss"/>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 w:name="仿宋">
    <w:panose1 w:val="02010609060101010101"/>
    <w:charset w:val="86"/>
    <w:family w:val="roma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8</w:t>
    </w:r>
    <w:r>
      <w:rPr>
        <w:b/>
        <w:bCs/>
        <w:sz w:val="24"/>
        <w:szCs w:val="24"/>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8</w:t>
    </w:r>
    <w:r>
      <w:rPr>
        <w:b/>
        <w:bCs/>
        <w:sz w:val="24"/>
        <w:szCs w:val="24"/>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61818939">
    <w:nsid w:val="630D583B"/>
    <w:multiLevelType w:val="singleLevel"/>
    <w:tmpl w:val="630D583B"/>
    <w:lvl w:ilvl="0" w:tentative="1">
      <w:start w:val="1"/>
      <w:numFmt w:val="decimal"/>
      <w:suff w:val="nothing"/>
      <w:lvlText w:val="%1."/>
      <w:lvlJc w:val="left"/>
    </w:lvl>
  </w:abstractNum>
  <w:num w:numId="1">
    <w:abstractNumId w:val="16618189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EA62FC0"/>
    <w:rsid w:val="0002642A"/>
    <w:rsid w:val="00035AF5"/>
    <w:rsid w:val="00045AFE"/>
    <w:rsid w:val="000463D0"/>
    <w:rsid w:val="0005241A"/>
    <w:rsid w:val="00055F81"/>
    <w:rsid w:val="0006150A"/>
    <w:rsid w:val="0006487B"/>
    <w:rsid w:val="000660D9"/>
    <w:rsid w:val="000662A2"/>
    <w:rsid w:val="00076567"/>
    <w:rsid w:val="0009065D"/>
    <w:rsid w:val="000929DB"/>
    <w:rsid w:val="00094254"/>
    <w:rsid w:val="00095BE0"/>
    <w:rsid w:val="000A0F91"/>
    <w:rsid w:val="000A1261"/>
    <w:rsid w:val="000B3517"/>
    <w:rsid w:val="000C601E"/>
    <w:rsid w:val="000D34B5"/>
    <w:rsid w:val="00152DED"/>
    <w:rsid w:val="00165388"/>
    <w:rsid w:val="00173852"/>
    <w:rsid w:val="00173984"/>
    <w:rsid w:val="001744A5"/>
    <w:rsid w:val="00183D44"/>
    <w:rsid w:val="001A3994"/>
    <w:rsid w:val="001A5229"/>
    <w:rsid w:val="001A54D6"/>
    <w:rsid w:val="001B012F"/>
    <w:rsid w:val="001B3BC2"/>
    <w:rsid w:val="001C1C07"/>
    <w:rsid w:val="001C41F5"/>
    <w:rsid w:val="001D4961"/>
    <w:rsid w:val="001E3B6D"/>
    <w:rsid w:val="001E3D6C"/>
    <w:rsid w:val="001F10C8"/>
    <w:rsid w:val="002059B7"/>
    <w:rsid w:val="00234E11"/>
    <w:rsid w:val="00244E97"/>
    <w:rsid w:val="0025703F"/>
    <w:rsid w:val="00271259"/>
    <w:rsid w:val="0027140B"/>
    <w:rsid w:val="00271E8F"/>
    <w:rsid w:val="002A070E"/>
    <w:rsid w:val="002A5644"/>
    <w:rsid w:val="002B7123"/>
    <w:rsid w:val="002D6CFC"/>
    <w:rsid w:val="002E5B3A"/>
    <w:rsid w:val="002E5F33"/>
    <w:rsid w:val="002F348F"/>
    <w:rsid w:val="003021C0"/>
    <w:rsid w:val="003029D0"/>
    <w:rsid w:val="003314F1"/>
    <w:rsid w:val="0033314A"/>
    <w:rsid w:val="0034347E"/>
    <w:rsid w:val="00345C6E"/>
    <w:rsid w:val="00354A43"/>
    <w:rsid w:val="00366756"/>
    <w:rsid w:val="00366B26"/>
    <w:rsid w:val="003775B2"/>
    <w:rsid w:val="00381CCA"/>
    <w:rsid w:val="003846CD"/>
    <w:rsid w:val="003969D7"/>
    <w:rsid w:val="003B778C"/>
    <w:rsid w:val="003E112C"/>
    <w:rsid w:val="003E36B2"/>
    <w:rsid w:val="003E5D32"/>
    <w:rsid w:val="003F21C6"/>
    <w:rsid w:val="004049C9"/>
    <w:rsid w:val="00406B75"/>
    <w:rsid w:val="00420D9D"/>
    <w:rsid w:val="00425039"/>
    <w:rsid w:val="004278BB"/>
    <w:rsid w:val="00452D7A"/>
    <w:rsid w:val="00453AE2"/>
    <w:rsid w:val="004643E4"/>
    <w:rsid w:val="0048662E"/>
    <w:rsid w:val="0049056F"/>
    <w:rsid w:val="00497847"/>
    <w:rsid w:val="004A19FF"/>
    <w:rsid w:val="004A49ED"/>
    <w:rsid w:val="004A5A2B"/>
    <w:rsid w:val="004B11EB"/>
    <w:rsid w:val="004B198E"/>
    <w:rsid w:val="004B6F54"/>
    <w:rsid w:val="004C7D79"/>
    <w:rsid w:val="004E0F78"/>
    <w:rsid w:val="004E517C"/>
    <w:rsid w:val="00501826"/>
    <w:rsid w:val="00503A48"/>
    <w:rsid w:val="00547B13"/>
    <w:rsid w:val="00552DE4"/>
    <w:rsid w:val="00561B4E"/>
    <w:rsid w:val="005620BC"/>
    <w:rsid w:val="005634D8"/>
    <w:rsid w:val="00565458"/>
    <w:rsid w:val="00565D4F"/>
    <w:rsid w:val="00570A7E"/>
    <w:rsid w:val="00592C2C"/>
    <w:rsid w:val="00595AC6"/>
    <w:rsid w:val="00597B5D"/>
    <w:rsid w:val="005A2556"/>
    <w:rsid w:val="005A4A7A"/>
    <w:rsid w:val="005B2A9C"/>
    <w:rsid w:val="005C3942"/>
    <w:rsid w:val="005D59CD"/>
    <w:rsid w:val="005E07D2"/>
    <w:rsid w:val="00604A44"/>
    <w:rsid w:val="00606BDF"/>
    <w:rsid w:val="00610909"/>
    <w:rsid w:val="006148AC"/>
    <w:rsid w:val="006412FE"/>
    <w:rsid w:val="00653A5D"/>
    <w:rsid w:val="00656FC8"/>
    <w:rsid w:val="00663022"/>
    <w:rsid w:val="00680DC1"/>
    <w:rsid w:val="00685A33"/>
    <w:rsid w:val="006936B6"/>
    <w:rsid w:val="006B009A"/>
    <w:rsid w:val="006D5844"/>
    <w:rsid w:val="006E5625"/>
    <w:rsid w:val="00712548"/>
    <w:rsid w:val="00713C5A"/>
    <w:rsid w:val="00726062"/>
    <w:rsid w:val="00730806"/>
    <w:rsid w:val="00730F50"/>
    <w:rsid w:val="007320A4"/>
    <w:rsid w:val="007426C4"/>
    <w:rsid w:val="0074379D"/>
    <w:rsid w:val="00750B72"/>
    <w:rsid w:val="00753165"/>
    <w:rsid w:val="00763E09"/>
    <w:rsid w:val="00773062"/>
    <w:rsid w:val="0078510E"/>
    <w:rsid w:val="007A0ADB"/>
    <w:rsid w:val="007A15F2"/>
    <w:rsid w:val="007A6CCA"/>
    <w:rsid w:val="007B4844"/>
    <w:rsid w:val="007E109B"/>
    <w:rsid w:val="007E1D95"/>
    <w:rsid w:val="007E4D1D"/>
    <w:rsid w:val="007E4D77"/>
    <w:rsid w:val="007E5B36"/>
    <w:rsid w:val="007E5D07"/>
    <w:rsid w:val="007F22D8"/>
    <w:rsid w:val="00800077"/>
    <w:rsid w:val="008024FD"/>
    <w:rsid w:val="00805B66"/>
    <w:rsid w:val="008102D2"/>
    <w:rsid w:val="00820C2D"/>
    <w:rsid w:val="00830744"/>
    <w:rsid w:val="008431C2"/>
    <w:rsid w:val="008524E7"/>
    <w:rsid w:val="008767D4"/>
    <w:rsid w:val="00877D43"/>
    <w:rsid w:val="00883F93"/>
    <w:rsid w:val="0089159C"/>
    <w:rsid w:val="008A2D69"/>
    <w:rsid w:val="008B1C25"/>
    <w:rsid w:val="008B55F2"/>
    <w:rsid w:val="008C19CA"/>
    <w:rsid w:val="008D3A10"/>
    <w:rsid w:val="008E1263"/>
    <w:rsid w:val="008E57A0"/>
    <w:rsid w:val="008F634C"/>
    <w:rsid w:val="0090181E"/>
    <w:rsid w:val="009033C2"/>
    <w:rsid w:val="00913664"/>
    <w:rsid w:val="009151A4"/>
    <w:rsid w:val="00916394"/>
    <w:rsid w:val="00934177"/>
    <w:rsid w:val="00943591"/>
    <w:rsid w:val="00947339"/>
    <w:rsid w:val="00952B5D"/>
    <w:rsid w:val="00953524"/>
    <w:rsid w:val="00953D3A"/>
    <w:rsid w:val="0096048A"/>
    <w:rsid w:val="00961CCC"/>
    <w:rsid w:val="0097686F"/>
    <w:rsid w:val="00977B52"/>
    <w:rsid w:val="00980A1B"/>
    <w:rsid w:val="00987953"/>
    <w:rsid w:val="00994C72"/>
    <w:rsid w:val="00995F8E"/>
    <w:rsid w:val="009968A8"/>
    <w:rsid w:val="009A04F8"/>
    <w:rsid w:val="009A7806"/>
    <w:rsid w:val="009B2B70"/>
    <w:rsid w:val="009B4CAF"/>
    <w:rsid w:val="009B6BB1"/>
    <w:rsid w:val="009C0C1D"/>
    <w:rsid w:val="009C7ECC"/>
    <w:rsid w:val="009D06BF"/>
    <w:rsid w:val="009D0AD9"/>
    <w:rsid w:val="009D1F6A"/>
    <w:rsid w:val="009E530B"/>
    <w:rsid w:val="009F0343"/>
    <w:rsid w:val="00A17D1C"/>
    <w:rsid w:val="00A45759"/>
    <w:rsid w:val="00A51047"/>
    <w:rsid w:val="00A536C1"/>
    <w:rsid w:val="00A5795B"/>
    <w:rsid w:val="00A608BF"/>
    <w:rsid w:val="00A60FE8"/>
    <w:rsid w:val="00A8172A"/>
    <w:rsid w:val="00A93C0B"/>
    <w:rsid w:val="00AA4C3F"/>
    <w:rsid w:val="00AA5DC5"/>
    <w:rsid w:val="00AA7BC6"/>
    <w:rsid w:val="00AB46AA"/>
    <w:rsid w:val="00AB5C06"/>
    <w:rsid w:val="00AC1B5B"/>
    <w:rsid w:val="00AC76AC"/>
    <w:rsid w:val="00AD1380"/>
    <w:rsid w:val="00AD2D26"/>
    <w:rsid w:val="00AD4AB9"/>
    <w:rsid w:val="00AE5DCC"/>
    <w:rsid w:val="00AE78A5"/>
    <w:rsid w:val="00AF5C4B"/>
    <w:rsid w:val="00B06EF2"/>
    <w:rsid w:val="00B12F1D"/>
    <w:rsid w:val="00B14896"/>
    <w:rsid w:val="00B25EF1"/>
    <w:rsid w:val="00B33AF7"/>
    <w:rsid w:val="00B35B7D"/>
    <w:rsid w:val="00B42A8B"/>
    <w:rsid w:val="00B604BA"/>
    <w:rsid w:val="00B63063"/>
    <w:rsid w:val="00B74608"/>
    <w:rsid w:val="00B8561A"/>
    <w:rsid w:val="00B93309"/>
    <w:rsid w:val="00BA686A"/>
    <w:rsid w:val="00BD5988"/>
    <w:rsid w:val="00BF442D"/>
    <w:rsid w:val="00C01A0A"/>
    <w:rsid w:val="00C03463"/>
    <w:rsid w:val="00C25575"/>
    <w:rsid w:val="00C30DB4"/>
    <w:rsid w:val="00C3366F"/>
    <w:rsid w:val="00C366C4"/>
    <w:rsid w:val="00C473E2"/>
    <w:rsid w:val="00C5330C"/>
    <w:rsid w:val="00C54D1E"/>
    <w:rsid w:val="00C56549"/>
    <w:rsid w:val="00C62FFA"/>
    <w:rsid w:val="00C71B81"/>
    <w:rsid w:val="00C93536"/>
    <w:rsid w:val="00CA5D67"/>
    <w:rsid w:val="00CA77AA"/>
    <w:rsid w:val="00CB446A"/>
    <w:rsid w:val="00CC246F"/>
    <w:rsid w:val="00CC2734"/>
    <w:rsid w:val="00CD4AB1"/>
    <w:rsid w:val="00CD51E8"/>
    <w:rsid w:val="00CF1141"/>
    <w:rsid w:val="00CF2BE2"/>
    <w:rsid w:val="00D03193"/>
    <w:rsid w:val="00D038B8"/>
    <w:rsid w:val="00D11DC2"/>
    <w:rsid w:val="00D15745"/>
    <w:rsid w:val="00D21131"/>
    <w:rsid w:val="00D21B12"/>
    <w:rsid w:val="00D26945"/>
    <w:rsid w:val="00D640C1"/>
    <w:rsid w:val="00D66D30"/>
    <w:rsid w:val="00D77A17"/>
    <w:rsid w:val="00D86852"/>
    <w:rsid w:val="00D92211"/>
    <w:rsid w:val="00D95C5C"/>
    <w:rsid w:val="00D96AE1"/>
    <w:rsid w:val="00DA16B5"/>
    <w:rsid w:val="00DA62FD"/>
    <w:rsid w:val="00DB649E"/>
    <w:rsid w:val="00DB7540"/>
    <w:rsid w:val="00DC3C71"/>
    <w:rsid w:val="00DD6EA8"/>
    <w:rsid w:val="00DE4343"/>
    <w:rsid w:val="00DF0439"/>
    <w:rsid w:val="00DF319F"/>
    <w:rsid w:val="00E17589"/>
    <w:rsid w:val="00E26F33"/>
    <w:rsid w:val="00E27542"/>
    <w:rsid w:val="00E4247B"/>
    <w:rsid w:val="00E60B93"/>
    <w:rsid w:val="00E822A3"/>
    <w:rsid w:val="00E8777B"/>
    <w:rsid w:val="00E90263"/>
    <w:rsid w:val="00E92BF6"/>
    <w:rsid w:val="00E96DAC"/>
    <w:rsid w:val="00EA3E3E"/>
    <w:rsid w:val="00EA7F57"/>
    <w:rsid w:val="00EB1777"/>
    <w:rsid w:val="00EC481B"/>
    <w:rsid w:val="00ED2F1C"/>
    <w:rsid w:val="00EE0AE4"/>
    <w:rsid w:val="00EE0E20"/>
    <w:rsid w:val="00EE25B8"/>
    <w:rsid w:val="00EE7ABC"/>
    <w:rsid w:val="00F048A6"/>
    <w:rsid w:val="00F11BC2"/>
    <w:rsid w:val="00F13851"/>
    <w:rsid w:val="00F23B89"/>
    <w:rsid w:val="00F35EDD"/>
    <w:rsid w:val="00F55531"/>
    <w:rsid w:val="00F5599B"/>
    <w:rsid w:val="00F57984"/>
    <w:rsid w:val="00F62FB2"/>
    <w:rsid w:val="00F73429"/>
    <w:rsid w:val="00FA4DF4"/>
    <w:rsid w:val="00FD16ED"/>
    <w:rsid w:val="00FD1C43"/>
    <w:rsid w:val="00FD4920"/>
    <w:rsid w:val="00FE41A9"/>
    <w:rsid w:val="00FF03C1"/>
    <w:rsid w:val="01101C8D"/>
    <w:rsid w:val="011A3EB9"/>
    <w:rsid w:val="01446EFF"/>
    <w:rsid w:val="01461E22"/>
    <w:rsid w:val="015152C9"/>
    <w:rsid w:val="019276D8"/>
    <w:rsid w:val="01BE0C53"/>
    <w:rsid w:val="01C33D68"/>
    <w:rsid w:val="01CF1907"/>
    <w:rsid w:val="01EF3A87"/>
    <w:rsid w:val="01F558FC"/>
    <w:rsid w:val="020014E4"/>
    <w:rsid w:val="02043663"/>
    <w:rsid w:val="020909E2"/>
    <w:rsid w:val="02292050"/>
    <w:rsid w:val="02353219"/>
    <w:rsid w:val="02393EF0"/>
    <w:rsid w:val="023D728A"/>
    <w:rsid w:val="023E56CA"/>
    <w:rsid w:val="02805463"/>
    <w:rsid w:val="029960F2"/>
    <w:rsid w:val="02A568EA"/>
    <w:rsid w:val="03014595"/>
    <w:rsid w:val="0319766B"/>
    <w:rsid w:val="031E602A"/>
    <w:rsid w:val="033142EE"/>
    <w:rsid w:val="033555D1"/>
    <w:rsid w:val="03577558"/>
    <w:rsid w:val="03657AD2"/>
    <w:rsid w:val="03870F90"/>
    <w:rsid w:val="0387149C"/>
    <w:rsid w:val="038E05F5"/>
    <w:rsid w:val="039757A0"/>
    <w:rsid w:val="03A72E1D"/>
    <w:rsid w:val="03BA172D"/>
    <w:rsid w:val="03C53F45"/>
    <w:rsid w:val="03E25AED"/>
    <w:rsid w:val="03FD14AE"/>
    <w:rsid w:val="04185C58"/>
    <w:rsid w:val="044E4BEB"/>
    <w:rsid w:val="049C28B0"/>
    <w:rsid w:val="04BB6824"/>
    <w:rsid w:val="04BF01DC"/>
    <w:rsid w:val="04C45E10"/>
    <w:rsid w:val="04FD1DFE"/>
    <w:rsid w:val="05062437"/>
    <w:rsid w:val="051D6D01"/>
    <w:rsid w:val="05281FB0"/>
    <w:rsid w:val="052E1835"/>
    <w:rsid w:val="05313305"/>
    <w:rsid w:val="05314334"/>
    <w:rsid w:val="053D6DAA"/>
    <w:rsid w:val="056B35A3"/>
    <w:rsid w:val="05A54202"/>
    <w:rsid w:val="05D63BCD"/>
    <w:rsid w:val="05D65AC8"/>
    <w:rsid w:val="05E93772"/>
    <w:rsid w:val="05EC5AA6"/>
    <w:rsid w:val="062358E2"/>
    <w:rsid w:val="063E4C09"/>
    <w:rsid w:val="06515326"/>
    <w:rsid w:val="06A4649E"/>
    <w:rsid w:val="06A54456"/>
    <w:rsid w:val="06B660E6"/>
    <w:rsid w:val="06DB1F1E"/>
    <w:rsid w:val="06F12DE9"/>
    <w:rsid w:val="06FE6F9E"/>
    <w:rsid w:val="07401017"/>
    <w:rsid w:val="07730D42"/>
    <w:rsid w:val="077B2705"/>
    <w:rsid w:val="077B4A41"/>
    <w:rsid w:val="07950AA8"/>
    <w:rsid w:val="079C607A"/>
    <w:rsid w:val="07A93A75"/>
    <w:rsid w:val="07C11D7C"/>
    <w:rsid w:val="07F3460F"/>
    <w:rsid w:val="08230ABD"/>
    <w:rsid w:val="08751882"/>
    <w:rsid w:val="087D371F"/>
    <w:rsid w:val="08956844"/>
    <w:rsid w:val="08C7619A"/>
    <w:rsid w:val="08F52E36"/>
    <w:rsid w:val="09126959"/>
    <w:rsid w:val="09191F0D"/>
    <w:rsid w:val="093717AC"/>
    <w:rsid w:val="093B555A"/>
    <w:rsid w:val="093B6623"/>
    <w:rsid w:val="09420A48"/>
    <w:rsid w:val="094A7D92"/>
    <w:rsid w:val="094E794C"/>
    <w:rsid w:val="097C546A"/>
    <w:rsid w:val="099824BF"/>
    <w:rsid w:val="09A62AE9"/>
    <w:rsid w:val="09BF0A9E"/>
    <w:rsid w:val="09C52544"/>
    <w:rsid w:val="09C60FE5"/>
    <w:rsid w:val="09D549CF"/>
    <w:rsid w:val="09F570A0"/>
    <w:rsid w:val="0A0D4D66"/>
    <w:rsid w:val="0A282593"/>
    <w:rsid w:val="0A5339E2"/>
    <w:rsid w:val="0A810BC8"/>
    <w:rsid w:val="0A8E0E2C"/>
    <w:rsid w:val="0AC63D93"/>
    <w:rsid w:val="0ADB5DB0"/>
    <w:rsid w:val="0B175AD5"/>
    <w:rsid w:val="0B2E6B1E"/>
    <w:rsid w:val="0B7A305B"/>
    <w:rsid w:val="0B8754C6"/>
    <w:rsid w:val="0B8D10D0"/>
    <w:rsid w:val="0B933CA1"/>
    <w:rsid w:val="0B9D3389"/>
    <w:rsid w:val="0BAC20DF"/>
    <w:rsid w:val="0BBB5DCF"/>
    <w:rsid w:val="0BC24D77"/>
    <w:rsid w:val="0BEE278B"/>
    <w:rsid w:val="0BFA071C"/>
    <w:rsid w:val="0C157069"/>
    <w:rsid w:val="0C597A69"/>
    <w:rsid w:val="0C5E2A34"/>
    <w:rsid w:val="0CAE5A40"/>
    <w:rsid w:val="0CF36DB7"/>
    <w:rsid w:val="0CF669E8"/>
    <w:rsid w:val="0D09056E"/>
    <w:rsid w:val="0D1F2A91"/>
    <w:rsid w:val="0D3A006D"/>
    <w:rsid w:val="0D404D04"/>
    <w:rsid w:val="0D466A7C"/>
    <w:rsid w:val="0D537332"/>
    <w:rsid w:val="0D5F0AD3"/>
    <w:rsid w:val="0D6711E2"/>
    <w:rsid w:val="0D835123"/>
    <w:rsid w:val="0DA70D34"/>
    <w:rsid w:val="0DAD6CD7"/>
    <w:rsid w:val="0DB37464"/>
    <w:rsid w:val="0DCA1342"/>
    <w:rsid w:val="0DCB7084"/>
    <w:rsid w:val="0DDE29A2"/>
    <w:rsid w:val="0DE15F68"/>
    <w:rsid w:val="0DE77915"/>
    <w:rsid w:val="0DE970CC"/>
    <w:rsid w:val="0DFA7677"/>
    <w:rsid w:val="0DFC7FAE"/>
    <w:rsid w:val="0E1167D3"/>
    <w:rsid w:val="0E181BA0"/>
    <w:rsid w:val="0E1939A2"/>
    <w:rsid w:val="0E243D24"/>
    <w:rsid w:val="0E2C5EAB"/>
    <w:rsid w:val="0E33224A"/>
    <w:rsid w:val="0E4F7B2F"/>
    <w:rsid w:val="0E67754D"/>
    <w:rsid w:val="0E7E783A"/>
    <w:rsid w:val="0E927637"/>
    <w:rsid w:val="0E9D38A7"/>
    <w:rsid w:val="0EA52F31"/>
    <w:rsid w:val="0EAC78E0"/>
    <w:rsid w:val="0EAF129A"/>
    <w:rsid w:val="0ECD5226"/>
    <w:rsid w:val="0EEA73F2"/>
    <w:rsid w:val="0EEC4AB3"/>
    <w:rsid w:val="0EF002FB"/>
    <w:rsid w:val="0EF919C4"/>
    <w:rsid w:val="0EFE6D47"/>
    <w:rsid w:val="0F2114C9"/>
    <w:rsid w:val="0F2278EB"/>
    <w:rsid w:val="0F2E3F35"/>
    <w:rsid w:val="0F385505"/>
    <w:rsid w:val="0F41550E"/>
    <w:rsid w:val="0F4805B6"/>
    <w:rsid w:val="0F546C78"/>
    <w:rsid w:val="0F6016EF"/>
    <w:rsid w:val="0F703E32"/>
    <w:rsid w:val="0F8A6547"/>
    <w:rsid w:val="0F944EEB"/>
    <w:rsid w:val="0F953003"/>
    <w:rsid w:val="0FF958DA"/>
    <w:rsid w:val="10467071"/>
    <w:rsid w:val="1061694E"/>
    <w:rsid w:val="106B2423"/>
    <w:rsid w:val="10740713"/>
    <w:rsid w:val="107A6E6C"/>
    <w:rsid w:val="109235F7"/>
    <w:rsid w:val="10BA1637"/>
    <w:rsid w:val="10BC1D52"/>
    <w:rsid w:val="10BD2A67"/>
    <w:rsid w:val="10CB0AFA"/>
    <w:rsid w:val="10E8580B"/>
    <w:rsid w:val="11066FF4"/>
    <w:rsid w:val="11087115"/>
    <w:rsid w:val="11245ECA"/>
    <w:rsid w:val="112A51FE"/>
    <w:rsid w:val="11395F57"/>
    <w:rsid w:val="114546F8"/>
    <w:rsid w:val="11602295"/>
    <w:rsid w:val="11830B77"/>
    <w:rsid w:val="11B9411A"/>
    <w:rsid w:val="11D11796"/>
    <w:rsid w:val="11E26FA8"/>
    <w:rsid w:val="11F10425"/>
    <w:rsid w:val="121318EB"/>
    <w:rsid w:val="121D431A"/>
    <w:rsid w:val="123948B9"/>
    <w:rsid w:val="125074DA"/>
    <w:rsid w:val="12594899"/>
    <w:rsid w:val="1267270B"/>
    <w:rsid w:val="127D0A49"/>
    <w:rsid w:val="128369F7"/>
    <w:rsid w:val="129275CE"/>
    <w:rsid w:val="12974D65"/>
    <w:rsid w:val="12A825E0"/>
    <w:rsid w:val="12BB37C2"/>
    <w:rsid w:val="12C071DF"/>
    <w:rsid w:val="12EC26A7"/>
    <w:rsid w:val="12F105BD"/>
    <w:rsid w:val="13193FA7"/>
    <w:rsid w:val="134113CF"/>
    <w:rsid w:val="13762E40"/>
    <w:rsid w:val="138558F0"/>
    <w:rsid w:val="138D6958"/>
    <w:rsid w:val="13942FCC"/>
    <w:rsid w:val="13AA5288"/>
    <w:rsid w:val="13B4275A"/>
    <w:rsid w:val="13EC5E70"/>
    <w:rsid w:val="13EF7488"/>
    <w:rsid w:val="13EF7F41"/>
    <w:rsid w:val="13F352A8"/>
    <w:rsid w:val="14023788"/>
    <w:rsid w:val="14102F0D"/>
    <w:rsid w:val="141962D7"/>
    <w:rsid w:val="14211125"/>
    <w:rsid w:val="14273951"/>
    <w:rsid w:val="14373D70"/>
    <w:rsid w:val="14955C3F"/>
    <w:rsid w:val="149E3B41"/>
    <w:rsid w:val="14B951FE"/>
    <w:rsid w:val="14BC46CF"/>
    <w:rsid w:val="14D143B7"/>
    <w:rsid w:val="14DC1116"/>
    <w:rsid w:val="14FA699A"/>
    <w:rsid w:val="154C236A"/>
    <w:rsid w:val="157F15B1"/>
    <w:rsid w:val="15947199"/>
    <w:rsid w:val="15A37501"/>
    <w:rsid w:val="15CE429E"/>
    <w:rsid w:val="15D038B2"/>
    <w:rsid w:val="15F33AC1"/>
    <w:rsid w:val="16000798"/>
    <w:rsid w:val="163B0449"/>
    <w:rsid w:val="1646076A"/>
    <w:rsid w:val="168D1DDF"/>
    <w:rsid w:val="16D75EA8"/>
    <w:rsid w:val="16E26E70"/>
    <w:rsid w:val="16E47191"/>
    <w:rsid w:val="170E420C"/>
    <w:rsid w:val="17210F40"/>
    <w:rsid w:val="17234502"/>
    <w:rsid w:val="174875ED"/>
    <w:rsid w:val="1756277D"/>
    <w:rsid w:val="176358AD"/>
    <w:rsid w:val="17C5025C"/>
    <w:rsid w:val="17CC7DDC"/>
    <w:rsid w:val="18417130"/>
    <w:rsid w:val="1877716F"/>
    <w:rsid w:val="188C6EE5"/>
    <w:rsid w:val="188E1E5C"/>
    <w:rsid w:val="18913C9D"/>
    <w:rsid w:val="18A17A13"/>
    <w:rsid w:val="18A56291"/>
    <w:rsid w:val="18CB721A"/>
    <w:rsid w:val="18F149DB"/>
    <w:rsid w:val="190E1EB3"/>
    <w:rsid w:val="19182F71"/>
    <w:rsid w:val="191856D8"/>
    <w:rsid w:val="192358D9"/>
    <w:rsid w:val="19395CE9"/>
    <w:rsid w:val="193B4807"/>
    <w:rsid w:val="19472658"/>
    <w:rsid w:val="195A6B70"/>
    <w:rsid w:val="195C5ED9"/>
    <w:rsid w:val="198332FB"/>
    <w:rsid w:val="199D5516"/>
    <w:rsid w:val="19B2265C"/>
    <w:rsid w:val="19D778FA"/>
    <w:rsid w:val="19FC5CB6"/>
    <w:rsid w:val="19FE42FD"/>
    <w:rsid w:val="1A0D4613"/>
    <w:rsid w:val="1A247837"/>
    <w:rsid w:val="1A250904"/>
    <w:rsid w:val="1A395ABF"/>
    <w:rsid w:val="1A533014"/>
    <w:rsid w:val="1A556D9A"/>
    <w:rsid w:val="1A5743E7"/>
    <w:rsid w:val="1A83613D"/>
    <w:rsid w:val="1ADE2C46"/>
    <w:rsid w:val="1AE958D2"/>
    <w:rsid w:val="1B073D8D"/>
    <w:rsid w:val="1B442DE9"/>
    <w:rsid w:val="1B4F062F"/>
    <w:rsid w:val="1B591A69"/>
    <w:rsid w:val="1B6D6A53"/>
    <w:rsid w:val="1BB64F95"/>
    <w:rsid w:val="1BC02DD2"/>
    <w:rsid w:val="1BD1055D"/>
    <w:rsid w:val="1BF8533B"/>
    <w:rsid w:val="1C02608A"/>
    <w:rsid w:val="1C1027B7"/>
    <w:rsid w:val="1C596985"/>
    <w:rsid w:val="1C9E3A01"/>
    <w:rsid w:val="1C9E44BC"/>
    <w:rsid w:val="1CB43E1A"/>
    <w:rsid w:val="1CCB5618"/>
    <w:rsid w:val="1CD34FBA"/>
    <w:rsid w:val="1CEF1887"/>
    <w:rsid w:val="1D1B2DBC"/>
    <w:rsid w:val="1D345E92"/>
    <w:rsid w:val="1D351B37"/>
    <w:rsid w:val="1D383D34"/>
    <w:rsid w:val="1D411EC7"/>
    <w:rsid w:val="1D457BAE"/>
    <w:rsid w:val="1D48239E"/>
    <w:rsid w:val="1D8E6F3D"/>
    <w:rsid w:val="1D9B30E5"/>
    <w:rsid w:val="1D9D52DC"/>
    <w:rsid w:val="1DC1077E"/>
    <w:rsid w:val="1DF37542"/>
    <w:rsid w:val="1E00762F"/>
    <w:rsid w:val="1E0F1BEF"/>
    <w:rsid w:val="1E111D0A"/>
    <w:rsid w:val="1E3D65EA"/>
    <w:rsid w:val="1E411788"/>
    <w:rsid w:val="1E4D63FA"/>
    <w:rsid w:val="1E6E031E"/>
    <w:rsid w:val="1E6F608F"/>
    <w:rsid w:val="1E73059A"/>
    <w:rsid w:val="1E8E00F4"/>
    <w:rsid w:val="1E9C6147"/>
    <w:rsid w:val="1ED51571"/>
    <w:rsid w:val="1F0B6083"/>
    <w:rsid w:val="1F295EEA"/>
    <w:rsid w:val="1F371C49"/>
    <w:rsid w:val="1F3C20B6"/>
    <w:rsid w:val="1F603B02"/>
    <w:rsid w:val="1F795CDE"/>
    <w:rsid w:val="1FA314C2"/>
    <w:rsid w:val="1FB73D7F"/>
    <w:rsid w:val="1FBE677A"/>
    <w:rsid w:val="1FD4027B"/>
    <w:rsid w:val="1FEA2905"/>
    <w:rsid w:val="1FFA083B"/>
    <w:rsid w:val="1FFA3D7B"/>
    <w:rsid w:val="202C5A06"/>
    <w:rsid w:val="20392A58"/>
    <w:rsid w:val="20901B9C"/>
    <w:rsid w:val="20976392"/>
    <w:rsid w:val="209836C8"/>
    <w:rsid w:val="20AF1287"/>
    <w:rsid w:val="20DA3CB9"/>
    <w:rsid w:val="210958DA"/>
    <w:rsid w:val="210C1B5E"/>
    <w:rsid w:val="210F79F8"/>
    <w:rsid w:val="212320AF"/>
    <w:rsid w:val="21371026"/>
    <w:rsid w:val="21A77A4B"/>
    <w:rsid w:val="21E86964"/>
    <w:rsid w:val="21E908B1"/>
    <w:rsid w:val="21F350E7"/>
    <w:rsid w:val="21F877F7"/>
    <w:rsid w:val="220F2522"/>
    <w:rsid w:val="22185FA4"/>
    <w:rsid w:val="22211182"/>
    <w:rsid w:val="22290C91"/>
    <w:rsid w:val="223E0122"/>
    <w:rsid w:val="2255534F"/>
    <w:rsid w:val="228D4805"/>
    <w:rsid w:val="22A760F3"/>
    <w:rsid w:val="22A9171E"/>
    <w:rsid w:val="22B03E82"/>
    <w:rsid w:val="230A0A6A"/>
    <w:rsid w:val="232E78B9"/>
    <w:rsid w:val="23302C41"/>
    <w:rsid w:val="23364C1C"/>
    <w:rsid w:val="23462A63"/>
    <w:rsid w:val="23565ABA"/>
    <w:rsid w:val="23572F19"/>
    <w:rsid w:val="2397136E"/>
    <w:rsid w:val="239D6AB1"/>
    <w:rsid w:val="23AB5FC2"/>
    <w:rsid w:val="23AF4113"/>
    <w:rsid w:val="23C835D8"/>
    <w:rsid w:val="23CE3A92"/>
    <w:rsid w:val="23E56856"/>
    <w:rsid w:val="24465DDE"/>
    <w:rsid w:val="24520D57"/>
    <w:rsid w:val="249E423F"/>
    <w:rsid w:val="24B32162"/>
    <w:rsid w:val="24BE3337"/>
    <w:rsid w:val="24C674A7"/>
    <w:rsid w:val="24D74398"/>
    <w:rsid w:val="24E10942"/>
    <w:rsid w:val="24ED3022"/>
    <w:rsid w:val="24EE112E"/>
    <w:rsid w:val="24EE6895"/>
    <w:rsid w:val="24F335A7"/>
    <w:rsid w:val="250E2D06"/>
    <w:rsid w:val="254D295B"/>
    <w:rsid w:val="255B437B"/>
    <w:rsid w:val="256F1B0E"/>
    <w:rsid w:val="25744B82"/>
    <w:rsid w:val="25846250"/>
    <w:rsid w:val="2595775A"/>
    <w:rsid w:val="25981927"/>
    <w:rsid w:val="25B66A78"/>
    <w:rsid w:val="25C039F6"/>
    <w:rsid w:val="25FC469A"/>
    <w:rsid w:val="260C4B52"/>
    <w:rsid w:val="26212A88"/>
    <w:rsid w:val="26213E99"/>
    <w:rsid w:val="26255639"/>
    <w:rsid w:val="262C416E"/>
    <w:rsid w:val="26455466"/>
    <w:rsid w:val="26593AD3"/>
    <w:rsid w:val="266427DC"/>
    <w:rsid w:val="266B5DFF"/>
    <w:rsid w:val="266B6927"/>
    <w:rsid w:val="26AA02DB"/>
    <w:rsid w:val="26B60947"/>
    <w:rsid w:val="26B86B21"/>
    <w:rsid w:val="26D11AB7"/>
    <w:rsid w:val="26F23F3B"/>
    <w:rsid w:val="270D2F1D"/>
    <w:rsid w:val="2727176F"/>
    <w:rsid w:val="27422F02"/>
    <w:rsid w:val="274A1985"/>
    <w:rsid w:val="275966E6"/>
    <w:rsid w:val="27623D64"/>
    <w:rsid w:val="27987399"/>
    <w:rsid w:val="27BD0B5B"/>
    <w:rsid w:val="27F23896"/>
    <w:rsid w:val="27F967C7"/>
    <w:rsid w:val="27FF72BA"/>
    <w:rsid w:val="28183E03"/>
    <w:rsid w:val="28744234"/>
    <w:rsid w:val="287E7C0F"/>
    <w:rsid w:val="28820B57"/>
    <w:rsid w:val="28A70066"/>
    <w:rsid w:val="28C624F7"/>
    <w:rsid w:val="28CF4323"/>
    <w:rsid w:val="28E22022"/>
    <w:rsid w:val="28FE0E5D"/>
    <w:rsid w:val="28FF1EE7"/>
    <w:rsid w:val="290550F9"/>
    <w:rsid w:val="2940339D"/>
    <w:rsid w:val="294F6B11"/>
    <w:rsid w:val="29855032"/>
    <w:rsid w:val="299F50F1"/>
    <w:rsid w:val="29A66CDE"/>
    <w:rsid w:val="29A7081C"/>
    <w:rsid w:val="29C10B7A"/>
    <w:rsid w:val="2A0664C1"/>
    <w:rsid w:val="2A0A2FC2"/>
    <w:rsid w:val="2A1B5A1B"/>
    <w:rsid w:val="2A2F0E34"/>
    <w:rsid w:val="2A3819B9"/>
    <w:rsid w:val="2A4212F4"/>
    <w:rsid w:val="2A691182"/>
    <w:rsid w:val="2A716723"/>
    <w:rsid w:val="2A783F9D"/>
    <w:rsid w:val="2A7C3D2E"/>
    <w:rsid w:val="2A7D5CCC"/>
    <w:rsid w:val="2A865F7E"/>
    <w:rsid w:val="2A8D2349"/>
    <w:rsid w:val="2A93595E"/>
    <w:rsid w:val="2ACA04F0"/>
    <w:rsid w:val="2ADC0265"/>
    <w:rsid w:val="2ADF4F11"/>
    <w:rsid w:val="2AE02105"/>
    <w:rsid w:val="2AF87A7C"/>
    <w:rsid w:val="2AFD608E"/>
    <w:rsid w:val="2B03069F"/>
    <w:rsid w:val="2B1211D5"/>
    <w:rsid w:val="2B414CCB"/>
    <w:rsid w:val="2B525049"/>
    <w:rsid w:val="2B52636D"/>
    <w:rsid w:val="2B640865"/>
    <w:rsid w:val="2B704A86"/>
    <w:rsid w:val="2B83557C"/>
    <w:rsid w:val="2B941BD4"/>
    <w:rsid w:val="2B99163F"/>
    <w:rsid w:val="2BB23EBB"/>
    <w:rsid w:val="2C050AEC"/>
    <w:rsid w:val="2C332C55"/>
    <w:rsid w:val="2C71640D"/>
    <w:rsid w:val="2C82298F"/>
    <w:rsid w:val="2C83336E"/>
    <w:rsid w:val="2C9D42B4"/>
    <w:rsid w:val="2CB872D7"/>
    <w:rsid w:val="2CC51D4D"/>
    <w:rsid w:val="2CC84851"/>
    <w:rsid w:val="2CD1310C"/>
    <w:rsid w:val="2CDF4AB7"/>
    <w:rsid w:val="2CE02C7E"/>
    <w:rsid w:val="2D164152"/>
    <w:rsid w:val="2D3326A0"/>
    <w:rsid w:val="2D8F5953"/>
    <w:rsid w:val="2D9569E0"/>
    <w:rsid w:val="2D996F5F"/>
    <w:rsid w:val="2DD6668F"/>
    <w:rsid w:val="2DE13829"/>
    <w:rsid w:val="2DED7D9D"/>
    <w:rsid w:val="2E0740AC"/>
    <w:rsid w:val="2E0B3393"/>
    <w:rsid w:val="2E1F609C"/>
    <w:rsid w:val="2E475632"/>
    <w:rsid w:val="2E5175E4"/>
    <w:rsid w:val="2E727E2B"/>
    <w:rsid w:val="2EA77778"/>
    <w:rsid w:val="2EAB4829"/>
    <w:rsid w:val="2EAD03B9"/>
    <w:rsid w:val="2EC00A34"/>
    <w:rsid w:val="2EC00CF3"/>
    <w:rsid w:val="2EC1089E"/>
    <w:rsid w:val="2EC7459F"/>
    <w:rsid w:val="2EF07358"/>
    <w:rsid w:val="2F1D00C6"/>
    <w:rsid w:val="2F6F4006"/>
    <w:rsid w:val="2FAC4F6B"/>
    <w:rsid w:val="2FBD4243"/>
    <w:rsid w:val="2FC22A88"/>
    <w:rsid w:val="2FC42FD5"/>
    <w:rsid w:val="2FF17654"/>
    <w:rsid w:val="3017192E"/>
    <w:rsid w:val="30226D05"/>
    <w:rsid w:val="30310632"/>
    <w:rsid w:val="304F6F6D"/>
    <w:rsid w:val="30562624"/>
    <w:rsid w:val="30584383"/>
    <w:rsid w:val="305E78B2"/>
    <w:rsid w:val="306649F7"/>
    <w:rsid w:val="30722F06"/>
    <w:rsid w:val="307B12EF"/>
    <w:rsid w:val="30AD0BCB"/>
    <w:rsid w:val="30BA07CC"/>
    <w:rsid w:val="30CE48EE"/>
    <w:rsid w:val="30DD3541"/>
    <w:rsid w:val="30E52138"/>
    <w:rsid w:val="30EF33F7"/>
    <w:rsid w:val="30F55F08"/>
    <w:rsid w:val="312E2AB0"/>
    <w:rsid w:val="317E2A48"/>
    <w:rsid w:val="318304B5"/>
    <w:rsid w:val="31975BE2"/>
    <w:rsid w:val="31A27B84"/>
    <w:rsid w:val="31C30CD3"/>
    <w:rsid w:val="31D826F0"/>
    <w:rsid w:val="31E40DB5"/>
    <w:rsid w:val="31EF11E9"/>
    <w:rsid w:val="322978C9"/>
    <w:rsid w:val="32375E71"/>
    <w:rsid w:val="32506AEF"/>
    <w:rsid w:val="32685ED0"/>
    <w:rsid w:val="32763B81"/>
    <w:rsid w:val="3293011A"/>
    <w:rsid w:val="32A7779E"/>
    <w:rsid w:val="32C56BD4"/>
    <w:rsid w:val="32C61A38"/>
    <w:rsid w:val="32D03628"/>
    <w:rsid w:val="32E032E5"/>
    <w:rsid w:val="32EB7F8E"/>
    <w:rsid w:val="330029F0"/>
    <w:rsid w:val="331941DD"/>
    <w:rsid w:val="331B5E70"/>
    <w:rsid w:val="33361F79"/>
    <w:rsid w:val="334061EB"/>
    <w:rsid w:val="33565475"/>
    <w:rsid w:val="335834F6"/>
    <w:rsid w:val="338271CE"/>
    <w:rsid w:val="33895074"/>
    <w:rsid w:val="339C61E7"/>
    <w:rsid w:val="33A26317"/>
    <w:rsid w:val="33AF2A54"/>
    <w:rsid w:val="33B22107"/>
    <w:rsid w:val="33D175F3"/>
    <w:rsid w:val="33E552BA"/>
    <w:rsid w:val="33FC7B21"/>
    <w:rsid w:val="34001CB0"/>
    <w:rsid w:val="343404DA"/>
    <w:rsid w:val="34396445"/>
    <w:rsid w:val="34511867"/>
    <w:rsid w:val="346C5CF5"/>
    <w:rsid w:val="34905DA6"/>
    <w:rsid w:val="34AD3024"/>
    <w:rsid w:val="34C56C89"/>
    <w:rsid w:val="34C973D7"/>
    <w:rsid w:val="34CA01A9"/>
    <w:rsid w:val="34DA7000"/>
    <w:rsid w:val="34E542E1"/>
    <w:rsid w:val="34E82A2B"/>
    <w:rsid w:val="34FC12DA"/>
    <w:rsid w:val="34FE2979"/>
    <w:rsid w:val="35011F71"/>
    <w:rsid w:val="351E17AF"/>
    <w:rsid w:val="352940EB"/>
    <w:rsid w:val="35405B32"/>
    <w:rsid w:val="35463ACB"/>
    <w:rsid w:val="355A602B"/>
    <w:rsid w:val="357A76B9"/>
    <w:rsid w:val="35A20EEA"/>
    <w:rsid w:val="35BA0CFA"/>
    <w:rsid w:val="35BA3E7A"/>
    <w:rsid w:val="35CF0539"/>
    <w:rsid w:val="35F0373C"/>
    <w:rsid w:val="35F77CA5"/>
    <w:rsid w:val="361C23A6"/>
    <w:rsid w:val="36224F82"/>
    <w:rsid w:val="36272650"/>
    <w:rsid w:val="36740DC1"/>
    <w:rsid w:val="367458E3"/>
    <w:rsid w:val="369D3761"/>
    <w:rsid w:val="369D3DB7"/>
    <w:rsid w:val="36C356D6"/>
    <w:rsid w:val="36C60636"/>
    <w:rsid w:val="36FC5ACC"/>
    <w:rsid w:val="370238B9"/>
    <w:rsid w:val="371375D1"/>
    <w:rsid w:val="37185B57"/>
    <w:rsid w:val="37383C74"/>
    <w:rsid w:val="376779CB"/>
    <w:rsid w:val="377273B2"/>
    <w:rsid w:val="377E1D58"/>
    <w:rsid w:val="378F4E41"/>
    <w:rsid w:val="37A461AF"/>
    <w:rsid w:val="37AD015A"/>
    <w:rsid w:val="37BC7112"/>
    <w:rsid w:val="37C16A8A"/>
    <w:rsid w:val="37C76C5F"/>
    <w:rsid w:val="37E21A9B"/>
    <w:rsid w:val="37FB054E"/>
    <w:rsid w:val="3801700A"/>
    <w:rsid w:val="380E4440"/>
    <w:rsid w:val="38124343"/>
    <w:rsid w:val="383C0007"/>
    <w:rsid w:val="38432F46"/>
    <w:rsid w:val="38474DB0"/>
    <w:rsid w:val="3850460A"/>
    <w:rsid w:val="385B63AD"/>
    <w:rsid w:val="386E3021"/>
    <w:rsid w:val="387621B5"/>
    <w:rsid w:val="38763B47"/>
    <w:rsid w:val="38894CC0"/>
    <w:rsid w:val="388B666E"/>
    <w:rsid w:val="389C4F9F"/>
    <w:rsid w:val="38A22099"/>
    <w:rsid w:val="38A9047C"/>
    <w:rsid w:val="38A92A41"/>
    <w:rsid w:val="38AA709E"/>
    <w:rsid w:val="38BA0D96"/>
    <w:rsid w:val="38BD3FBA"/>
    <w:rsid w:val="38C45D78"/>
    <w:rsid w:val="38C876CF"/>
    <w:rsid w:val="38C9038A"/>
    <w:rsid w:val="38FC4884"/>
    <w:rsid w:val="39070528"/>
    <w:rsid w:val="39083082"/>
    <w:rsid w:val="39120A01"/>
    <w:rsid w:val="393513E4"/>
    <w:rsid w:val="393C7249"/>
    <w:rsid w:val="39422EFD"/>
    <w:rsid w:val="39620599"/>
    <w:rsid w:val="396905DA"/>
    <w:rsid w:val="39D3012B"/>
    <w:rsid w:val="39DF2B9F"/>
    <w:rsid w:val="39E10E06"/>
    <w:rsid w:val="3A337159"/>
    <w:rsid w:val="3A6231C5"/>
    <w:rsid w:val="3A714E6B"/>
    <w:rsid w:val="3A81633A"/>
    <w:rsid w:val="3A936989"/>
    <w:rsid w:val="3AAA1B3A"/>
    <w:rsid w:val="3AAC5A4E"/>
    <w:rsid w:val="3AC1742D"/>
    <w:rsid w:val="3AE53CE5"/>
    <w:rsid w:val="3B090F52"/>
    <w:rsid w:val="3B0D58C5"/>
    <w:rsid w:val="3B196340"/>
    <w:rsid w:val="3B1E01D8"/>
    <w:rsid w:val="3B2276FC"/>
    <w:rsid w:val="3B340A77"/>
    <w:rsid w:val="3B4331F6"/>
    <w:rsid w:val="3B5439FC"/>
    <w:rsid w:val="3B621FD7"/>
    <w:rsid w:val="3B7B4DE5"/>
    <w:rsid w:val="3BBF2F2A"/>
    <w:rsid w:val="3BCE406F"/>
    <w:rsid w:val="3BFC4CB7"/>
    <w:rsid w:val="3C07100D"/>
    <w:rsid w:val="3C184F93"/>
    <w:rsid w:val="3C4A6986"/>
    <w:rsid w:val="3C5642A1"/>
    <w:rsid w:val="3C685975"/>
    <w:rsid w:val="3C7E6242"/>
    <w:rsid w:val="3C901724"/>
    <w:rsid w:val="3CA15B91"/>
    <w:rsid w:val="3CC51A30"/>
    <w:rsid w:val="3CD1297A"/>
    <w:rsid w:val="3CD13BD3"/>
    <w:rsid w:val="3CD37BC4"/>
    <w:rsid w:val="3CF93B62"/>
    <w:rsid w:val="3CFF1B1F"/>
    <w:rsid w:val="3D3015BB"/>
    <w:rsid w:val="3D573C14"/>
    <w:rsid w:val="3D785C98"/>
    <w:rsid w:val="3D7909DF"/>
    <w:rsid w:val="3DCB7D7E"/>
    <w:rsid w:val="3DD12213"/>
    <w:rsid w:val="3DD95FB1"/>
    <w:rsid w:val="3DD976E4"/>
    <w:rsid w:val="3DE86012"/>
    <w:rsid w:val="3DF20C56"/>
    <w:rsid w:val="3DF464EF"/>
    <w:rsid w:val="3DF754B1"/>
    <w:rsid w:val="3DFF4281"/>
    <w:rsid w:val="3E2707E1"/>
    <w:rsid w:val="3E2746BC"/>
    <w:rsid w:val="3E354A46"/>
    <w:rsid w:val="3E3F4F05"/>
    <w:rsid w:val="3E417E15"/>
    <w:rsid w:val="3E485CC7"/>
    <w:rsid w:val="3E491C12"/>
    <w:rsid w:val="3E590BCD"/>
    <w:rsid w:val="3E62612F"/>
    <w:rsid w:val="3E842E88"/>
    <w:rsid w:val="3E8A6F1E"/>
    <w:rsid w:val="3E96517C"/>
    <w:rsid w:val="3E9F7EC4"/>
    <w:rsid w:val="3EA05106"/>
    <w:rsid w:val="3EC77617"/>
    <w:rsid w:val="3EE40D77"/>
    <w:rsid w:val="3EEE000C"/>
    <w:rsid w:val="3F015BCE"/>
    <w:rsid w:val="3F15253D"/>
    <w:rsid w:val="3F52321A"/>
    <w:rsid w:val="3F66614C"/>
    <w:rsid w:val="3F6927A6"/>
    <w:rsid w:val="3F6C3555"/>
    <w:rsid w:val="3F8E44D2"/>
    <w:rsid w:val="3FAF61D1"/>
    <w:rsid w:val="4006643A"/>
    <w:rsid w:val="401519EE"/>
    <w:rsid w:val="40174484"/>
    <w:rsid w:val="4021767F"/>
    <w:rsid w:val="404E0F34"/>
    <w:rsid w:val="40555731"/>
    <w:rsid w:val="4079247C"/>
    <w:rsid w:val="40A02695"/>
    <w:rsid w:val="40A87043"/>
    <w:rsid w:val="40AA34D3"/>
    <w:rsid w:val="40AF57B3"/>
    <w:rsid w:val="40BD4DAA"/>
    <w:rsid w:val="40BE1DBF"/>
    <w:rsid w:val="40D34D61"/>
    <w:rsid w:val="40DF079A"/>
    <w:rsid w:val="40F43CC3"/>
    <w:rsid w:val="41061028"/>
    <w:rsid w:val="410F0627"/>
    <w:rsid w:val="4119431D"/>
    <w:rsid w:val="41266081"/>
    <w:rsid w:val="4127460B"/>
    <w:rsid w:val="41466BB5"/>
    <w:rsid w:val="4174680A"/>
    <w:rsid w:val="41801D93"/>
    <w:rsid w:val="418B7416"/>
    <w:rsid w:val="41992C1F"/>
    <w:rsid w:val="419B2CF5"/>
    <w:rsid w:val="41B82B0C"/>
    <w:rsid w:val="41F9485E"/>
    <w:rsid w:val="420807F8"/>
    <w:rsid w:val="424A4BEB"/>
    <w:rsid w:val="426272C6"/>
    <w:rsid w:val="42812B22"/>
    <w:rsid w:val="428F3D1D"/>
    <w:rsid w:val="42912C28"/>
    <w:rsid w:val="42955DF2"/>
    <w:rsid w:val="42A05018"/>
    <w:rsid w:val="42B86108"/>
    <w:rsid w:val="42C862C4"/>
    <w:rsid w:val="42E70EA7"/>
    <w:rsid w:val="43427FA6"/>
    <w:rsid w:val="43484B23"/>
    <w:rsid w:val="4353395F"/>
    <w:rsid w:val="43587D67"/>
    <w:rsid w:val="436A46F9"/>
    <w:rsid w:val="437342F5"/>
    <w:rsid w:val="43860E18"/>
    <w:rsid w:val="43A413FF"/>
    <w:rsid w:val="43B077FA"/>
    <w:rsid w:val="43BD3FCC"/>
    <w:rsid w:val="43F54F7B"/>
    <w:rsid w:val="442366BB"/>
    <w:rsid w:val="44555785"/>
    <w:rsid w:val="44626B2D"/>
    <w:rsid w:val="44674278"/>
    <w:rsid w:val="446E4858"/>
    <w:rsid w:val="447F04AD"/>
    <w:rsid w:val="4490458B"/>
    <w:rsid w:val="4495237B"/>
    <w:rsid w:val="449A6666"/>
    <w:rsid w:val="44AD0462"/>
    <w:rsid w:val="44B93BFE"/>
    <w:rsid w:val="44BB60E5"/>
    <w:rsid w:val="44C35E78"/>
    <w:rsid w:val="44C44D72"/>
    <w:rsid w:val="44E87EB1"/>
    <w:rsid w:val="44F032DF"/>
    <w:rsid w:val="450B1ECD"/>
    <w:rsid w:val="450D4429"/>
    <w:rsid w:val="45135900"/>
    <w:rsid w:val="451F3FCE"/>
    <w:rsid w:val="45264893"/>
    <w:rsid w:val="452E26D5"/>
    <w:rsid w:val="45627C60"/>
    <w:rsid w:val="456E720C"/>
    <w:rsid w:val="4570354C"/>
    <w:rsid w:val="45A025DE"/>
    <w:rsid w:val="45A27094"/>
    <w:rsid w:val="45AA054E"/>
    <w:rsid w:val="45DF69D4"/>
    <w:rsid w:val="45E72BCB"/>
    <w:rsid w:val="45F520A5"/>
    <w:rsid w:val="4608262A"/>
    <w:rsid w:val="461B2089"/>
    <w:rsid w:val="4622151F"/>
    <w:rsid w:val="462F4AE4"/>
    <w:rsid w:val="46357865"/>
    <w:rsid w:val="467F7B42"/>
    <w:rsid w:val="468603DF"/>
    <w:rsid w:val="468671C5"/>
    <w:rsid w:val="46B35577"/>
    <w:rsid w:val="46BC25E2"/>
    <w:rsid w:val="46BF66F8"/>
    <w:rsid w:val="46C01D5F"/>
    <w:rsid w:val="46DE365C"/>
    <w:rsid w:val="47225D2E"/>
    <w:rsid w:val="472F5825"/>
    <w:rsid w:val="472F7C3F"/>
    <w:rsid w:val="4735240E"/>
    <w:rsid w:val="47430FA5"/>
    <w:rsid w:val="474C3C1D"/>
    <w:rsid w:val="47556E87"/>
    <w:rsid w:val="475E5E6A"/>
    <w:rsid w:val="4760137C"/>
    <w:rsid w:val="476F685B"/>
    <w:rsid w:val="478A72DA"/>
    <w:rsid w:val="478E1A9B"/>
    <w:rsid w:val="4790547C"/>
    <w:rsid w:val="47AE16F9"/>
    <w:rsid w:val="47BC44D0"/>
    <w:rsid w:val="47BE1616"/>
    <w:rsid w:val="47C1741C"/>
    <w:rsid w:val="480A76E8"/>
    <w:rsid w:val="48503F72"/>
    <w:rsid w:val="48706995"/>
    <w:rsid w:val="4879748E"/>
    <w:rsid w:val="487D4244"/>
    <w:rsid w:val="48B705CC"/>
    <w:rsid w:val="48C151DD"/>
    <w:rsid w:val="48CA34CD"/>
    <w:rsid w:val="48DE11CA"/>
    <w:rsid w:val="48DE376D"/>
    <w:rsid w:val="48E5150C"/>
    <w:rsid w:val="48EB2203"/>
    <w:rsid w:val="490E566D"/>
    <w:rsid w:val="497F58FB"/>
    <w:rsid w:val="49A9579C"/>
    <w:rsid w:val="49C00F30"/>
    <w:rsid w:val="49CE60B4"/>
    <w:rsid w:val="49D01F8F"/>
    <w:rsid w:val="49DF6243"/>
    <w:rsid w:val="49E30CE4"/>
    <w:rsid w:val="49F529E8"/>
    <w:rsid w:val="4A48359E"/>
    <w:rsid w:val="4A554E60"/>
    <w:rsid w:val="4A620E68"/>
    <w:rsid w:val="4A6226E0"/>
    <w:rsid w:val="4A824442"/>
    <w:rsid w:val="4A936062"/>
    <w:rsid w:val="4AA662E3"/>
    <w:rsid w:val="4AB22EB0"/>
    <w:rsid w:val="4AF10D4D"/>
    <w:rsid w:val="4B087A33"/>
    <w:rsid w:val="4B5D75F5"/>
    <w:rsid w:val="4B7B3FBD"/>
    <w:rsid w:val="4BE30311"/>
    <w:rsid w:val="4C012851"/>
    <w:rsid w:val="4C077D1E"/>
    <w:rsid w:val="4C0E2752"/>
    <w:rsid w:val="4C1167DB"/>
    <w:rsid w:val="4C1F5ED1"/>
    <w:rsid w:val="4C292760"/>
    <w:rsid w:val="4C2A26CA"/>
    <w:rsid w:val="4C314AB3"/>
    <w:rsid w:val="4C37025F"/>
    <w:rsid w:val="4C3D15E5"/>
    <w:rsid w:val="4C4F0B25"/>
    <w:rsid w:val="4C576FD0"/>
    <w:rsid w:val="4C6B0AD3"/>
    <w:rsid w:val="4C75755E"/>
    <w:rsid w:val="4C847E5B"/>
    <w:rsid w:val="4C965568"/>
    <w:rsid w:val="4CA31A95"/>
    <w:rsid w:val="4CCA682E"/>
    <w:rsid w:val="4CDD2601"/>
    <w:rsid w:val="4CF665A5"/>
    <w:rsid w:val="4CF8253F"/>
    <w:rsid w:val="4D032EC5"/>
    <w:rsid w:val="4D056E20"/>
    <w:rsid w:val="4D266954"/>
    <w:rsid w:val="4D485423"/>
    <w:rsid w:val="4D574EF8"/>
    <w:rsid w:val="4D871D26"/>
    <w:rsid w:val="4DCD0C6C"/>
    <w:rsid w:val="4DD565BC"/>
    <w:rsid w:val="4DF7224D"/>
    <w:rsid w:val="4DF9389B"/>
    <w:rsid w:val="4E1B2DCA"/>
    <w:rsid w:val="4E4331F4"/>
    <w:rsid w:val="4E4A1005"/>
    <w:rsid w:val="4E6428A8"/>
    <w:rsid w:val="4E6E3283"/>
    <w:rsid w:val="4E8D75E0"/>
    <w:rsid w:val="4EA35559"/>
    <w:rsid w:val="4EBA43B8"/>
    <w:rsid w:val="4ED84C2B"/>
    <w:rsid w:val="4EE25A8A"/>
    <w:rsid w:val="4EED3C03"/>
    <w:rsid w:val="4EFF1351"/>
    <w:rsid w:val="4EFF5F86"/>
    <w:rsid w:val="4F1A1FF8"/>
    <w:rsid w:val="4F2E1E28"/>
    <w:rsid w:val="4F444D44"/>
    <w:rsid w:val="4F707A18"/>
    <w:rsid w:val="4F741622"/>
    <w:rsid w:val="4F9C4673"/>
    <w:rsid w:val="4F9D02EB"/>
    <w:rsid w:val="4F9D3387"/>
    <w:rsid w:val="4FAC7AC9"/>
    <w:rsid w:val="4FD96C56"/>
    <w:rsid w:val="4FDA3521"/>
    <w:rsid w:val="500765FE"/>
    <w:rsid w:val="50123060"/>
    <w:rsid w:val="502137C1"/>
    <w:rsid w:val="502C3450"/>
    <w:rsid w:val="504459F7"/>
    <w:rsid w:val="507A1A11"/>
    <w:rsid w:val="507D06A3"/>
    <w:rsid w:val="50A10E45"/>
    <w:rsid w:val="50A87AAA"/>
    <w:rsid w:val="50B601DD"/>
    <w:rsid w:val="50BB72C2"/>
    <w:rsid w:val="50C80053"/>
    <w:rsid w:val="50D57D57"/>
    <w:rsid w:val="50E82CD2"/>
    <w:rsid w:val="50FC0996"/>
    <w:rsid w:val="50FC30A4"/>
    <w:rsid w:val="5140037E"/>
    <w:rsid w:val="51414DE9"/>
    <w:rsid w:val="51620AC6"/>
    <w:rsid w:val="516B6070"/>
    <w:rsid w:val="516F663E"/>
    <w:rsid w:val="51734369"/>
    <w:rsid w:val="51810DBC"/>
    <w:rsid w:val="518D0394"/>
    <w:rsid w:val="51962DCF"/>
    <w:rsid w:val="519945CF"/>
    <w:rsid w:val="51AA296F"/>
    <w:rsid w:val="51C2594B"/>
    <w:rsid w:val="51CF5799"/>
    <w:rsid w:val="51E021C4"/>
    <w:rsid w:val="51E03AAD"/>
    <w:rsid w:val="521A0F8D"/>
    <w:rsid w:val="522A6811"/>
    <w:rsid w:val="5233387F"/>
    <w:rsid w:val="523643F4"/>
    <w:rsid w:val="52567010"/>
    <w:rsid w:val="525A6284"/>
    <w:rsid w:val="529114B0"/>
    <w:rsid w:val="52A21F46"/>
    <w:rsid w:val="52A61BAE"/>
    <w:rsid w:val="52B86190"/>
    <w:rsid w:val="52DE01FF"/>
    <w:rsid w:val="52E51A6D"/>
    <w:rsid w:val="52F57800"/>
    <w:rsid w:val="52F91437"/>
    <w:rsid w:val="52FC6E93"/>
    <w:rsid w:val="530764E8"/>
    <w:rsid w:val="530A40D8"/>
    <w:rsid w:val="53240262"/>
    <w:rsid w:val="53335933"/>
    <w:rsid w:val="53366255"/>
    <w:rsid w:val="533D58E9"/>
    <w:rsid w:val="53472083"/>
    <w:rsid w:val="534B47AD"/>
    <w:rsid w:val="5365206E"/>
    <w:rsid w:val="53677B66"/>
    <w:rsid w:val="537C4FB3"/>
    <w:rsid w:val="53825C35"/>
    <w:rsid w:val="53943D2B"/>
    <w:rsid w:val="53AE106F"/>
    <w:rsid w:val="540D59F2"/>
    <w:rsid w:val="54340C55"/>
    <w:rsid w:val="5477102B"/>
    <w:rsid w:val="54834F7C"/>
    <w:rsid w:val="549F6C02"/>
    <w:rsid w:val="54CD5240"/>
    <w:rsid w:val="54D44AE9"/>
    <w:rsid w:val="54DA4BB7"/>
    <w:rsid w:val="54EB0B99"/>
    <w:rsid w:val="5508317B"/>
    <w:rsid w:val="55090F3E"/>
    <w:rsid w:val="551410BA"/>
    <w:rsid w:val="553404AB"/>
    <w:rsid w:val="553C70FC"/>
    <w:rsid w:val="556F2F48"/>
    <w:rsid w:val="55715854"/>
    <w:rsid w:val="557C1698"/>
    <w:rsid w:val="557D7282"/>
    <w:rsid w:val="557E1989"/>
    <w:rsid w:val="55941B70"/>
    <w:rsid w:val="55A141EE"/>
    <w:rsid w:val="55B319F8"/>
    <w:rsid w:val="55EC4819"/>
    <w:rsid w:val="56060ECD"/>
    <w:rsid w:val="56071E0E"/>
    <w:rsid w:val="561D1D19"/>
    <w:rsid w:val="561E4A57"/>
    <w:rsid w:val="56484D0A"/>
    <w:rsid w:val="56657A4F"/>
    <w:rsid w:val="56805C3B"/>
    <w:rsid w:val="56911CB9"/>
    <w:rsid w:val="569C624B"/>
    <w:rsid w:val="56C17762"/>
    <w:rsid w:val="56C2174B"/>
    <w:rsid w:val="56C43F3A"/>
    <w:rsid w:val="56C82222"/>
    <w:rsid w:val="56EC1A9E"/>
    <w:rsid w:val="56EC74FE"/>
    <w:rsid w:val="56FF1862"/>
    <w:rsid w:val="575345E2"/>
    <w:rsid w:val="575350E1"/>
    <w:rsid w:val="57557883"/>
    <w:rsid w:val="577F6D1C"/>
    <w:rsid w:val="57894D20"/>
    <w:rsid w:val="57F44E28"/>
    <w:rsid w:val="57FD2262"/>
    <w:rsid w:val="5800189F"/>
    <w:rsid w:val="582B55B2"/>
    <w:rsid w:val="582B69F6"/>
    <w:rsid w:val="582F5EDE"/>
    <w:rsid w:val="58617FF9"/>
    <w:rsid w:val="58664639"/>
    <w:rsid w:val="588F0EC4"/>
    <w:rsid w:val="589726F1"/>
    <w:rsid w:val="58AC3482"/>
    <w:rsid w:val="58C560D2"/>
    <w:rsid w:val="593B3809"/>
    <w:rsid w:val="59443521"/>
    <w:rsid w:val="59472B26"/>
    <w:rsid w:val="597479EF"/>
    <w:rsid w:val="597C3298"/>
    <w:rsid w:val="59806F18"/>
    <w:rsid w:val="59816CED"/>
    <w:rsid w:val="59C343F7"/>
    <w:rsid w:val="59C63393"/>
    <w:rsid w:val="59C854DB"/>
    <w:rsid w:val="59FB32CD"/>
    <w:rsid w:val="5A074E5B"/>
    <w:rsid w:val="5A0D4C22"/>
    <w:rsid w:val="5A1643A3"/>
    <w:rsid w:val="5A16452C"/>
    <w:rsid w:val="5A2D7D44"/>
    <w:rsid w:val="5A557F72"/>
    <w:rsid w:val="5A7019D6"/>
    <w:rsid w:val="5A727F94"/>
    <w:rsid w:val="5A8E4221"/>
    <w:rsid w:val="5A906AEC"/>
    <w:rsid w:val="5A952E60"/>
    <w:rsid w:val="5ABA69D4"/>
    <w:rsid w:val="5ABF7827"/>
    <w:rsid w:val="5AC93453"/>
    <w:rsid w:val="5ACB2FCA"/>
    <w:rsid w:val="5ACD62B4"/>
    <w:rsid w:val="5AD702B7"/>
    <w:rsid w:val="5ADD7289"/>
    <w:rsid w:val="5AE1483D"/>
    <w:rsid w:val="5AE82552"/>
    <w:rsid w:val="5AEC13C5"/>
    <w:rsid w:val="5AF97D7A"/>
    <w:rsid w:val="5AFC3DE8"/>
    <w:rsid w:val="5AFC5ADA"/>
    <w:rsid w:val="5B0F5B27"/>
    <w:rsid w:val="5B1907BE"/>
    <w:rsid w:val="5B192FC2"/>
    <w:rsid w:val="5B1B160E"/>
    <w:rsid w:val="5B381CB3"/>
    <w:rsid w:val="5B4C0EF2"/>
    <w:rsid w:val="5B5A4DF2"/>
    <w:rsid w:val="5B6F7969"/>
    <w:rsid w:val="5B8C5730"/>
    <w:rsid w:val="5BA05084"/>
    <w:rsid w:val="5BA54CE3"/>
    <w:rsid w:val="5BA753EE"/>
    <w:rsid w:val="5BD95034"/>
    <w:rsid w:val="5BE04327"/>
    <w:rsid w:val="5C073BAF"/>
    <w:rsid w:val="5C0D3EB2"/>
    <w:rsid w:val="5C1642C0"/>
    <w:rsid w:val="5C2E73F4"/>
    <w:rsid w:val="5C361FD8"/>
    <w:rsid w:val="5C3E4DD3"/>
    <w:rsid w:val="5C503306"/>
    <w:rsid w:val="5C5F3C28"/>
    <w:rsid w:val="5C665FFC"/>
    <w:rsid w:val="5CAC24DC"/>
    <w:rsid w:val="5CC06340"/>
    <w:rsid w:val="5CC73CD3"/>
    <w:rsid w:val="5CC94D10"/>
    <w:rsid w:val="5CED6DB6"/>
    <w:rsid w:val="5D041BB9"/>
    <w:rsid w:val="5D4D333B"/>
    <w:rsid w:val="5D4D5E23"/>
    <w:rsid w:val="5D6143C2"/>
    <w:rsid w:val="5D632103"/>
    <w:rsid w:val="5D67268D"/>
    <w:rsid w:val="5D67598C"/>
    <w:rsid w:val="5D694957"/>
    <w:rsid w:val="5D6D41D5"/>
    <w:rsid w:val="5D6F3A7D"/>
    <w:rsid w:val="5D8B3B62"/>
    <w:rsid w:val="5D8F708A"/>
    <w:rsid w:val="5DA42163"/>
    <w:rsid w:val="5DA86611"/>
    <w:rsid w:val="5DBD7FB1"/>
    <w:rsid w:val="5DC6485C"/>
    <w:rsid w:val="5DCD4564"/>
    <w:rsid w:val="5DE2344F"/>
    <w:rsid w:val="5DE33DA4"/>
    <w:rsid w:val="5E3C7776"/>
    <w:rsid w:val="5E8B32B5"/>
    <w:rsid w:val="5E9575BA"/>
    <w:rsid w:val="5EA4353F"/>
    <w:rsid w:val="5EB5430D"/>
    <w:rsid w:val="5EC139D3"/>
    <w:rsid w:val="5EE12FC6"/>
    <w:rsid w:val="5EEF4FFA"/>
    <w:rsid w:val="5EF06424"/>
    <w:rsid w:val="5F083296"/>
    <w:rsid w:val="5F2C32C8"/>
    <w:rsid w:val="5F5F59CB"/>
    <w:rsid w:val="5F7D32CE"/>
    <w:rsid w:val="5F82275D"/>
    <w:rsid w:val="5F837472"/>
    <w:rsid w:val="5F955237"/>
    <w:rsid w:val="5F99530C"/>
    <w:rsid w:val="5FA37B47"/>
    <w:rsid w:val="5FA4014A"/>
    <w:rsid w:val="5FA74868"/>
    <w:rsid w:val="5FAF4DD5"/>
    <w:rsid w:val="5FCB777B"/>
    <w:rsid w:val="5FCE2F83"/>
    <w:rsid w:val="5FD8376D"/>
    <w:rsid w:val="5FDD1015"/>
    <w:rsid w:val="60125304"/>
    <w:rsid w:val="603B5821"/>
    <w:rsid w:val="605F2060"/>
    <w:rsid w:val="606972F9"/>
    <w:rsid w:val="608B3EC0"/>
    <w:rsid w:val="6095610D"/>
    <w:rsid w:val="60983D7F"/>
    <w:rsid w:val="60AC6426"/>
    <w:rsid w:val="60E80038"/>
    <w:rsid w:val="61025C7E"/>
    <w:rsid w:val="6113577F"/>
    <w:rsid w:val="612A0EBC"/>
    <w:rsid w:val="613859CF"/>
    <w:rsid w:val="615142D5"/>
    <w:rsid w:val="615E4A0D"/>
    <w:rsid w:val="616233E9"/>
    <w:rsid w:val="6166486A"/>
    <w:rsid w:val="617D41E0"/>
    <w:rsid w:val="617F4F65"/>
    <w:rsid w:val="61C0558A"/>
    <w:rsid w:val="61C071EC"/>
    <w:rsid w:val="61D73416"/>
    <w:rsid w:val="61DD5949"/>
    <w:rsid w:val="61EA7365"/>
    <w:rsid w:val="622324E7"/>
    <w:rsid w:val="624F7859"/>
    <w:rsid w:val="62612C75"/>
    <w:rsid w:val="6274258E"/>
    <w:rsid w:val="62A42ACA"/>
    <w:rsid w:val="62BD042F"/>
    <w:rsid w:val="63103ABC"/>
    <w:rsid w:val="63184097"/>
    <w:rsid w:val="634C4DE1"/>
    <w:rsid w:val="635312D9"/>
    <w:rsid w:val="636A56B3"/>
    <w:rsid w:val="637558CB"/>
    <w:rsid w:val="6389097A"/>
    <w:rsid w:val="63A4055C"/>
    <w:rsid w:val="63C52FDD"/>
    <w:rsid w:val="63E03E83"/>
    <w:rsid w:val="63EC75C8"/>
    <w:rsid w:val="643D5CAF"/>
    <w:rsid w:val="644237C8"/>
    <w:rsid w:val="64504F13"/>
    <w:rsid w:val="64673E4A"/>
    <w:rsid w:val="647F3642"/>
    <w:rsid w:val="649A1AA0"/>
    <w:rsid w:val="64AF4F37"/>
    <w:rsid w:val="64B338B1"/>
    <w:rsid w:val="64D7270E"/>
    <w:rsid w:val="64EC2047"/>
    <w:rsid w:val="650D3166"/>
    <w:rsid w:val="651870D7"/>
    <w:rsid w:val="65332BD0"/>
    <w:rsid w:val="654061C8"/>
    <w:rsid w:val="65430017"/>
    <w:rsid w:val="65542E5A"/>
    <w:rsid w:val="656E5E28"/>
    <w:rsid w:val="656F09A5"/>
    <w:rsid w:val="65962273"/>
    <w:rsid w:val="65AE4A76"/>
    <w:rsid w:val="65DA69C6"/>
    <w:rsid w:val="65DE2081"/>
    <w:rsid w:val="65E20B5C"/>
    <w:rsid w:val="65E40843"/>
    <w:rsid w:val="66012278"/>
    <w:rsid w:val="661257F4"/>
    <w:rsid w:val="661C00D8"/>
    <w:rsid w:val="66256AEA"/>
    <w:rsid w:val="664A5095"/>
    <w:rsid w:val="664A72B1"/>
    <w:rsid w:val="66747EA9"/>
    <w:rsid w:val="668403C9"/>
    <w:rsid w:val="66A66A7D"/>
    <w:rsid w:val="66BD1A23"/>
    <w:rsid w:val="66C03A73"/>
    <w:rsid w:val="66E02108"/>
    <w:rsid w:val="66E21281"/>
    <w:rsid w:val="66FA100C"/>
    <w:rsid w:val="670A7DDA"/>
    <w:rsid w:val="67105F45"/>
    <w:rsid w:val="67112112"/>
    <w:rsid w:val="67165643"/>
    <w:rsid w:val="6723756D"/>
    <w:rsid w:val="67317071"/>
    <w:rsid w:val="6734615F"/>
    <w:rsid w:val="673661EC"/>
    <w:rsid w:val="6762490E"/>
    <w:rsid w:val="67624BA7"/>
    <w:rsid w:val="679A66FD"/>
    <w:rsid w:val="67B159F0"/>
    <w:rsid w:val="67CA7A95"/>
    <w:rsid w:val="67D01D38"/>
    <w:rsid w:val="67D46538"/>
    <w:rsid w:val="67EE1AF2"/>
    <w:rsid w:val="67F6334B"/>
    <w:rsid w:val="68083CF5"/>
    <w:rsid w:val="680E5776"/>
    <w:rsid w:val="681445C7"/>
    <w:rsid w:val="68153030"/>
    <w:rsid w:val="68303234"/>
    <w:rsid w:val="684073A8"/>
    <w:rsid w:val="6853079D"/>
    <w:rsid w:val="688A2072"/>
    <w:rsid w:val="68996E53"/>
    <w:rsid w:val="68A554D6"/>
    <w:rsid w:val="68AB4381"/>
    <w:rsid w:val="68B34213"/>
    <w:rsid w:val="68EF47CE"/>
    <w:rsid w:val="69075396"/>
    <w:rsid w:val="69250C41"/>
    <w:rsid w:val="69321184"/>
    <w:rsid w:val="693F6BCF"/>
    <w:rsid w:val="69406E76"/>
    <w:rsid w:val="69546E17"/>
    <w:rsid w:val="695D25E8"/>
    <w:rsid w:val="69744566"/>
    <w:rsid w:val="69C86800"/>
    <w:rsid w:val="69CD7A45"/>
    <w:rsid w:val="69F46B05"/>
    <w:rsid w:val="6A0D6379"/>
    <w:rsid w:val="6A25425E"/>
    <w:rsid w:val="6A2A2E71"/>
    <w:rsid w:val="6A632DD3"/>
    <w:rsid w:val="6A721E30"/>
    <w:rsid w:val="6A751476"/>
    <w:rsid w:val="6A7B0A41"/>
    <w:rsid w:val="6A8047FD"/>
    <w:rsid w:val="6A862E59"/>
    <w:rsid w:val="6A9527A7"/>
    <w:rsid w:val="6AA848B6"/>
    <w:rsid w:val="6AF10710"/>
    <w:rsid w:val="6B275318"/>
    <w:rsid w:val="6B2B3081"/>
    <w:rsid w:val="6B596FD1"/>
    <w:rsid w:val="6B702FD6"/>
    <w:rsid w:val="6B930A1F"/>
    <w:rsid w:val="6B9A67FD"/>
    <w:rsid w:val="6BAF11C5"/>
    <w:rsid w:val="6BB81087"/>
    <w:rsid w:val="6BC53B02"/>
    <w:rsid w:val="6BC602E6"/>
    <w:rsid w:val="6BD66F88"/>
    <w:rsid w:val="6BDF3647"/>
    <w:rsid w:val="6C2F6A69"/>
    <w:rsid w:val="6C5A5877"/>
    <w:rsid w:val="6C6242D8"/>
    <w:rsid w:val="6CA47E02"/>
    <w:rsid w:val="6CBD6BED"/>
    <w:rsid w:val="6CBD71AC"/>
    <w:rsid w:val="6CE367BE"/>
    <w:rsid w:val="6CF04A03"/>
    <w:rsid w:val="6CF16C32"/>
    <w:rsid w:val="6CF922F3"/>
    <w:rsid w:val="6D0F20C5"/>
    <w:rsid w:val="6D135020"/>
    <w:rsid w:val="6D1948F7"/>
    <w:rsid w:val="6D231EED"/>
    <w:rsid w:val="6D3B431B"/>
    <w:rsid w:val="6D571311"/>
    <w:rsid w:val="6D5E1078"/>
    <w:rsid w:val="6D660193"/>
    <w:rsid w:val="6D6A5C8D"/>
    <w:rsid w:val="6D8C0137"/>
    <w:rsid w:val="6D8E4701"/>
    <w:rsid w:val="6D922996"/>
    <w:rsid w:val="6DA00F85"/>
    <w:rsid w:val="6DA9403C"/>
    <w:rsid w:val="6DAA5017"/>
    <w:rsid w:val="6DBD3838"/>
    <w:rsid w:val="6DC977CF"/>
    <w:rsid w:val="6DCF26C0"/>
    <w:rsid w:val="6DE82B18"/>
    <w:rsid w:val="6E003A7B"/>
    <w:rsid w:val="6E0419BC"/>
    <w:rsid w:val="6E080507"/>
    <w:rsid w:val="6E105F55"/>
    <w:rsid w:val="6E305B49"/>
    <w:rsid w:val="6E3C20E0"/>
    <w:rsid w:val="6E603CDF"/>
    <w:rsid w:val="6E713804"/>
    <w:rsid w:val="6E7416F6"/>
    <w:rsid w:val="6E7F376E"/>
    <w:rsid w:val="6E820CAC"/>
    <w:rsid w:val="6E915DB6"/>
    <w:rsid w:val="6E9F09F1"/>
    <w:rsid w:val="6EA62FC0"/>
    <w:rsid w:val="6EB447B3"/>
    <w:rsid w:val="6EBD0498"/>
    <w:rsid w:val="6ECB1543"/>
    <w:rsid w:val="6ECC2AF8"/>
    <w:rsid w:val="6ED75DBE"/>
    <w:rsid w:val="6EE11A6E"/>
    <w:rsid w:val="6EEC2A01"/>
    <w:rsid w:val="6EEE64B5"/>
    <w:rsid w:val="6EF67717"/>
    <w:rsid w:val="6F2771C4"/>
    <w:rsid w:val="6F42718E"/>
    <w:rsid w:val="6F521F44"/>
    <w:rsid w:val="6F6C68B5"/>
    <w:rsid w:val="6F706275"/>
    <w:rsid w:val="6F804FF0"/>
    <w:rsid w:val="6F966530"/>
    <w:rsid w:val="6FA17B95"/>
    <w:rsid w:val="6FAF7D83"/>
    <w:rsid w:val="6FCC0A52"/>
    <w:rsid w:val="6FD26FB3"/>
    <w:rsid w:val="6FD5586D"/>
    <w:rsid w:val="701A276D"/>
    <w:rsid w:val="701C332F"/>
    <w:rsid w:val="70243E2C"/>
    <w:rsid w:val="702B1636"/>
    <w:rsid w:val="702F230C"/>
    <w:rsid w:val="703362D0"/>
    <w:rsid w:val="70347A05"/>
    <w:rsid w:val="703F1C99"/>
    <w:rsid w:val="704D4E25"/>
    <w:rsid w:val="705541FB"/>
    <w:rsid w:val="70730512"/>
    <w:rsid w:val="709306F8"/>
    <w:rsid w:val="70A15EB0"/>
    <w:rsid w:val="70AA1C87"/>
    <w:rsid w:val="70AB0862"/>
    <w:rsid w:val="70BE5ABE"/>
    <w:rsid w:val="70E35E81"/>
    <w:rsid w:val="70F74EDA"/>
    <w:rsid w:val="7100654A"/>
    <w:rsid w:val="711577D8"/>
    <w:rsid w:val="71263A90"/>
    <w:rsid w:val="716F4456"/>
    <w:rsid w:val="71B11018"/>
    <w:rsid w:val="71C2351F"/>
    <w:rsid w:val="71C74D8F"/>
    <w:rsid w:val="71CA1DA5"/>
    <w:rsid w:val="71EA2147"/>
    <w:rsid w:val="71F7198A"/>
    <w:rsid w:val="722315B2"/>
    <w:rsid w:val="72345A4B"/>
    <w:rsid w:val="72356CB5"/>
    <w:rsid w:val="72396877"/>
    <w:rsid w:val="7281139C"/>
    <w:rsid w:val="72BE6BF0"/>
    <w:rsid w:val="72C94A26"/>
    <w:rsid w:val="72DC2850"/>
    <w:rsid w:val="73015104"/>
    <w:rsid w:val="730D3B15"/>
    <w:rsid w:val="732048F8"/>
    <w:rsid w:val="739A549A"/>
    <w:rsid w:val="73A47B71"/>
    <w:rsid w:val="73A86BD9"/>
    <w:rsid w:val="73C5520B"/>
    <w:rsid w:val="73E6220A"/>
    <w:rsid w:val="73EA61DF"/>
    <w:rsid w:val="74170126"/>
    <w:rsid w:val="74303C85"/>
    <w:rsid w:val="74432070"/>
    <w:rsid w:val="74484299"/>
    <w:rsid w:val="74716AC8"/>
    <w:rsid w:val="74A34EEC"/>
    <w:rsid w:val="74AF4F5E"/>
    <w:rsid w:val="74C35EA4"/>
    <w:rsid w:val="74D15BC6"/>
    <w:rsid w:val="74D36C28"/>
    <w:rsid w:val="74F8127F"/>
    <w:rsid w:val="75024CD3"/>
    <w:rsid w:val="752000BB"/>
    <w:rsid w:val="75641316"/>
    <w:rsid w:val="75722B38"/>
    <w:rsid w:val="75741A1A"/>
    <w:rsid w:val="75783C7E"/>
    <w:rsid w:val="757F0150"/>
    <w:rsid w:val="75A053D5"/>
    <w:rsid w:val="75A556FB"/>
    <w:rsid w:val="75B13AF7"/>
    <w:rsid w:val="75B35F41"/>
    <w:rsid w:val="75BE19C1"/>
    <w:rsid w:val="75C640C2"/>
    <w:rsid w:val="75ED51D6"/>
    <w:rsid w:val="75F11376"/>
    <w:rsid w:val="75FA4DF9"/>
    <w:rsid w:val="760A1D51"/>
    <w:rsid w:val="765D3C8C"/>
    <w:rsid w:val="769179F1"/>
    <w:rsid w:val="76A427C4"/>
    <w:rsid w:val="76A705D0"/>
    <w:rsid w:val="76BE3B59"/>
    <w:rsid w:val="76D06943"/>
    <w:rsid w:val="76D2600D"/>
    <w:rsid w:val="77000C09"/>
    <w:rsid w:val="770E6700"/>
    <w:rsid w:val="77621705"/>
    <w:rsid w:val="776A238A"/>
    <w:rsid w:val="7789310B"/>
    <w:rsid w:val="77A352E9"/>
    <w:rsid w:val="77A71F26"/>
    <w:rsid w:val="77B05133"/>
    <w:rsid w:val="77B2200D"/>
    <w:rsid w:val="77E96A4A"/>
    <w:rsid w:val="781A00A3"/>
    <w:rsid w:val="781A115F"/>
    <w:rsid w:val="78291C1E"/>
    <w:rsid w:val="783D5C02"/>
    <w:rsid w:val="78764599"/>
    <w:rsid w:val="788F20C7"/>
    <w:rsid w:val="78A968DC"/>
    <w:rsid w:val="78E8239B"/>
    <w:rsid w:val="78EB74CD"/>
    <w:rsid w:val="7902585F"/>
    <w:rsid w:val="7915729F"/>
    <w:rsid w:val="7939144F"/>
    <w:rsid w:val="79485D36"/>
    <w:rsid w:val="796327F2"/>
    <w:rsid w:val="7973105A"/>
    <w:rsid w:val="79A64CC3"/>
    <w:rsid w:val="79C3421C"/>
    <w:rsid w:val="79C61813"/>
    <w:rsid w:val="79CA3AAE"/>
    <w:rsid w:val="79CC2994"/>
    <w:rsid w:val="79CD7517"/>
    <w:rsid w:val="79D2192E"/>
    <w:rsid w:val="7A01045D"/>
    <w:rsid w:val="7A060961"/>
    <w:rsid w:val="7A1127C0"/>
    <w:rsid w:val="7A153C34"/>
    <w:rsid w:val="7A2157DB"/>
    <w:rsid w:val="7A372E16"/>
    <w:rsid w:val="7A396447"/>
    <w:rsid w:val="7A3A4E3F"/>
    <w:rsid w:val="7A3E58EF"/>
    <w:rsid w:val="7A514759"/>
    <w:rsid w:val="7A5E02C4"/>
    <w:rsid w:val="7A72283A"/>
    <w:rsid w:val="7A7342AF"/>
    <w:rsid w:val="7A815307"/>
    <w:rsid w:val="7AC44AE1"/>
    <w:rsid w:val="7AC77696"/>
    <w:rsid w:val="7AE23F53"/>
    <w:rsid w:val="7AE352DC"/>
    <w:rsid w:val="7AF43935"/>
    <w:rsid w:val="7AFD07A9"/>
    <w:rsid w:val="7B0E7F41"/>
    <w:rsid w:val="7B1B3061"/>
    <w:rsid w:val="7B2258A0"/>
    <w:rsid w:val="7B293F7D"/>
    <w:rsid w:val="7B577223"/>
    <w:rsid w:val="7B69484E"/>
    <w:rsid w:val="7B831383"/>
    <w:rsid w:val="7BAF354F"/>
    <w:rsid w:val="7BC51194"/>
    <w:rsid w:val="7BF7476B"/>
    <w:rsid w:val="7C020675"/>
    <w:rsid w:val="7C0B77BB"/>
    <w:rsid w:val="7C0E474D"/>
    <w:rsid w:val="7C1870DF"/>
    <w:rsid w:val="7C1C720B"/>
    <w:rsid w:val="7C1E5EC7"/>
    <w:rsid w:val="7C233E04"/>
    <w:rsid w:val="7C4B28D8"/>
    <w:rsid w:val="7C7A607C"/>
    <w:rsid w:val="7C7C51CB"/>
    <w:rsid w:val="7C7F7CE5"/>
    <w:rsid w:val="7C8956D4"/>
    <w:rsid w:val="7CAA4314"/>
    <w:rsid w:val="7CB50A6C"/>
    <w:rsid w:val="7CDC623B"/>
    <w:rsid w:val="7CEA7DAF"/>
    <w:rsid w:val="7D134E6C"/>
    <w:rsid w:val="7D323CEF"/>
    <w:rsid w:val="7D3E1647"/>
    <w:rsid w:val="7D3E3EA2"/>
    <w:rsid w:val="7D551B0D"/>
    <w:rsid w:val="7D5C36CC"/>
    <w:rsid w:val="7D651EC3"/>
    <w:rsid w:val="7D6E2ACC"/>
    <w:rsid w:val="7D7137FF"/>
    <w:rsid w:val="7D895663"/>
    <w:rsid w:val="7D8E2C7B"/>
    <w:rsid w:val="7D8F35C1"/>
    <w:rsid w:val="7D90754C"/>
    <w:rsid w:val="7DA13732"/>
    <w:rsid w:val="7DD95143"/>
    <w:rsid w:val="7E0B4B47"/>
    <w:rsid w:val="7E102972"/>
    <w:rsid w:val="7E334BC1"/>
    <w:rsid w:val="7E4C05FD"/>
    <w:rsid w:val="7E502225"/>
    <w:rsid w:val="7E7E72B6"/>
    <w:rsid w:val="7EA17D07"/>
    <w:rsid w:val="7EB721A3"/>
    <w:rsid w:val="7EC97272"/>
    <w:rsid w:val="7ED75CBD"/>
    <w:rsid w:val="7EE970EE"/>
    <w:rsid w:val="7EEF7E85"/>
    <w:rsid w:val="7F0D3C01"/>
    <w:rsid w:val="7F291541"/>
    <w:rsid w:val="7F34007C"/>
    <w:rsid w:val="7F3E7325"/>
    <w:rsid w:val="7F6455A4"/>
    <w:rsid w:val="7F65476C"/>
    <w:rsid w:val="7F75267B"/>
    <w:rsid w:val="7F7D1C24"/>
    <w:rsid w:val="7F8D0D86"/>
    <w:rsid w:val="7F927F74"/>
    <w:rsid w:val="7FB06610"/>
    <w:rsid w:val="7FC87804"/>
    <w:rsid w:val="7FCB638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2"/>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jc w:val="left"/>
    </w:pPr>
    <w:rPr>
      <w:color w:val="3D3D3D"/>
      <w:kern w:val="0"/>
      <w:sz w:val="24"/>
    </w:rPr>
  </w:style>
  <w:style w:type="character" w:styleId="8">
    <w:name w:val="Hyperlink"/>
    <w:unhideWhenUsed/>
    <w:qFormat/>
    <w:uiPriority w:val="99"/>
    <w:rPr>
      <w:color w:val="3D3D3D"/>
      <w:u w:val="none"/>
    </w:rPr>
  </w:style>
  <w:style w:type="table" w:styleId="10">
    <w:name w:val="Table Grid"/>
    <w:basedOn w:val="9"/>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font11"/>
    <w:qFormat/>
    <w:uiPriority w:val="0"/>
    <w:rPr>
      <w:rFonts w:hint="default" w:ascii="Times New Roman" w:hAnsi="Times New Roman" w:cs="Times New Roman"/>
      <w:color w:val="000000"/>
      <w:sz w:val="24"/>
      <w:szCs w:val="24"/>
      <w:u w:val="none"/>
    </w:rPr>
  </w:style>
  <w:style w:type="character" w:customStyle="1" w:styleId="12">
    <w:name w:val="批注框文本 字符"/>
    <w:link w:val="3"/>
    <w:semiHidden/>
    <w:qFormat/>
    <w:uiPriority w:val="99"/>
    <w:rPr>
      <w:kern w:val="2"/>
      <w:sz w:val="18"/>
      <w:szCs w:val="18"/>
    </w:rPr>
  </w:style>
  <w:style w:type="character" w:customStyle="1" w:styleId="13">
    <w:name w:val="页眉 字符"/>
    <w:link w:val="5"/>
    <w:qFormat/>
    <w:uiPriority w:val="0"/>
    <w:rPr>
      <w:kern w:val="2"/>
      <w:sz w:val="18"/>
      <w:szCs w:val="18"/>
    </w:rPr>
  </w:style>
  <w:style w:type="character" w:customStyle="1" w:styleId="14">
    <w:name w:val="font31"/>
    <w:basedOn w:val="7"/>
    <w:qFormat/>
    <w:uiPriority w:val="0"/>
    <w:rPr>
      <w:rFonts w:hint="eastAsia" w:ascii="宋体" w:hAnsi="宋体" w:eastAsia="宋体" w:cs="宋体"/>
      <w:color w:val="000000"/>
      <w:sz w:val="24"/>
      <w:szCs w:val="24"/>
      <w:u w:val="none"/>
    </w:rPr>
  </w:style>
  <w:style w:type="character" w:customStyle="1" w:styleId="15">
    <w:name w:val="页脚 字符"/>
    <w:link w:val="4"/>
    <w:qFormat/>
    <w:uiPriority w:val="99"/>
    <w:rPr>
      <w:kern w:val="2"/>
      <w:sz w:val="18"/>
      <w:szCs w:val="18"/>
    </w:rPr>
  </w:style>
  <w:style w:type="character" w:customStyle="1" w:styleId="16">
    <w:name w:val="font2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611</Words>
  <Characters>3487</Characters>
  <Lines>29</Lines>
  <Paragraphs>8</Paragraphs>
  <ScaleCrop>false</ScaleCrop>
  <LinksUpToDate>false</LinksUpToDate>
  <CharactersWithSpaces>4090</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2022-08-30T01:13:00Z</dcterms:created>
  <dc:creator>yuanliaofenxi</dc:creator>
  <cp:lastModifiedBy>fanyh</cp:lastModifiedBy>
  <cp:lastPrinted>2021-09-15T06:06:00Z</cp:lastPrinted>
  <dcterms:modified xsi:type="dcterms:W3CDTF">2023-04-04T07:36:07Z</dcterms:modified>
  <dc:title>原料技术指标</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y fmtid="{D5CDD505-2E9C-101B-9397-08002B2CF9AE}" pid="3" name="MSIP_Label_454acede-ec1b-4e45-85bd-5642035cb179_Enabled">
    <vt:lpwstr>true</vt:lpwstr>
  </property>
  <property fmtid="{D5CDD505-2E9C-101B-9397-08002B2CF9AE}" pid="4" name="MSIP_Label_454acede-ec1b-4e45-85bd-5642035cb179_SetDate">
    <vt:lpwstr>2022-08-30T00:29:16Z</vt:lpwstr>
  </property>
  <property fmtid="{D5CDD505-2E9C-101B-9397-08002B2CF9AE}" pid="5" name="MSIP_Label_454acede-ec1b-4e45-85bd-5642035cb179_Method">
    <vt:lpwstr>Standard</vt:lpwstr>
  </property>
  <property fmtid="{D5CDD505-2E9C-101B-9397-08002B2CF9AE}" pid="6" name="MSIP_Label_454acede-ec1b-4e45-85bd-5642035cb179_Name">
    <vt:lpwstr>Default</vt:lpwstr>
  </property>
  <property fmtid="{D5CDD505-2E9C-101B-9397-08002B2CF9AE}" pid="7" name="MSIP_Label_454acede-ec1b-4e45-85bd-5642035cb179_SiteId">
    <vt:lpwstr>43add221-db5c-489b-8198-44240765b4f3</vt:lpwstr>
  </property>
  <property fmtid="{D5CDD505-2E9C-101B-9397-08002B2CF9AE}" pid="8" name="MSIP_Label_454acede-ec1b-4e45-85bd-5642035cb179_ActionId">
    <vt:lpwstr>18d368c1-2b20-49b0-b5f9-8451ef90ee0e</vt:lpwstr>
  </property>
  <property fmtid="{D5CDD505-2E9C-101B-9397-08002B2CF9AE}" pid="9" name="MSIP_Label_454acede-ec1b-4e45-85bd-5642035cb179_ContentBits">
    <vt:lpwstr>0</vt:lpwstr>
  </property>
</Properties>
</file>