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9"/>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3</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11</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2</w:t>
            </w:r>
            <w:r>
              <w:rPr>
                <w:rFonts w:hint="eastAsia" w:ascii="宋体" w:hAnsi="宋体" w:cs="宋体"/>
                <w:b/>
                <w:bCs/>
                <w:color w:val="000000"/>
                <w:sz w:val="24"/>
                <w:szCs w:val="24"/>
              </w:rPr>
              <w:t>日</w:t>
            </w:r>
          </w:p>
        </w:tc>
      </w:tr>
      <w:tr>
        <w:tblPrEx>
          <w:tblLayout w:type="fixed"/>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8"/>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rPr>
        <w:t>硫酸铵</w:t>
      </w:r>
      <w:r>
        <w:rPr>
          <w:rFonts w:hint="eastAsia" w:ascii="宋体" w:hAnsi="宋体"/>
          <w:color w:val="000000"/>
          <w:sz w:val="28"/>
          <w:szCs w:val="28"/>
          <w:lang w:eastAsia="zh-CN"/>
        </w:rPr>
        <w:t>、</w:t>
      </w:r>
      <w:r>
        <w:rPr>
          <w:rFonts w:hint="eastAsia" w:ascii="宋体" w:hAnsi="宋体"/>
          <w:color w:val="000000"/>
          <w:sz w:val="28"/>
          <w:szCs w:val="28"/>
        </w:rPr>
        <w:t>磷酸一铵</w:t>
      </w:r>
      <w:r>
        <w:rPr>
          <w:rFonts w:hint="eastAsia" w:ascii="宋体" w:hAnsi="宋体"/>
          <w:color w:val="000000"/>
          <w:sz w:val="28"/>
          <w:szCs w:val="28"/>
          <w:lang w:eastAsia="zh-CN"/>
        </w:rPr>
        <w:t>、</w:t>
      </w:r>
      <w:r>
        <w:rPr>
          <w:rFonts w:hint="eastAsia" w:ascii="宋体" w:hAnsi="宋体"/>
          <w:color w:val="000000"/>
          <w:sz w:val="28"/>
          <w:szCs w:val="28"/>
        </w:rPr>
        <w:t>磷酸二铵</w:t>
      </w:r>
      <w:r>
        <w:rPr>
          <w:rFonts w:hint="eastAsia" w:ascii="宋体" w:hAnsi="宋体"/>
          <w:color w:val="000000"/>
          <w:sz w:val="28"/>
          <w:szCs w:val="28"/>
          <w:lang w:eastAsia="zh-CN"/>
        </w:rPr>
        <w:t>、</w:t>
      </w:r>
      <w:r>
        <w:rPr>
          <w:rFonts w:hint="eastAsia" w:ascii="宋体" w:hAnsi="宋体"/>
          <w:color w:val="000000"/>
          <w:sz w:val="28"/>
          <w:szCs w:val="28"/>
          <w:lang w:val="en-US" w:eastAsia="zh-CN"/>
        </w:rPr>
        <w:t>颗粒氯化钾、树脂包衣尿素</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9"/>
        <w:tblW w:w="10334" w:type="dxa"/>
        <w:jc w:val="center"/>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851"/>
        <w:gridCol w:w="4754"/>
        <w:gridCol w:w="1439"/>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342"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851"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754"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3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包装方式</w:t>
            </w:r>
          </w:p>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（吨包优先）</w:t>
            </w:r>
          </w:p>
        </w:tc>
        <w:tc>
          <w:tcPr>
            <w:tcW w:w="1948"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jc w:val="center"/>
        </w:trPr>
        <w:tc>
          <w:tcPr>
            <w:tcW w:w="134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普通尿素</w:t>
            </w:r>
          </w:p>
        </w:tc>
        <w:tc>
          <w:tcPr>
            <w:tcW w:w="851"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1000</w:t>
            </w:r>
          </w:p>
        </w:tc>
        <w:tc>
          <w:tcPr>
            <w:tcW w:w="4754"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吨包</w:t>
            </w:r>
          </w:p>
        </w:tc>
        <w:tc>
          <w:tcPr>
            <w:tcW w:w="1948" w:type="dxa"/>
            <w:vMerge w:val="restart"/>
          </w:tcPr>
          <w:p>
            <w:pPr>
              <w:widowControl/>
              <w:rPr>
                <w:rFonts w:ascii="宋体" w:hAnsi="宋体" w:cs="宋体"/>
                <w:color w:val="auto"/>
                <w:kern w:val="0"/>
                <w:szCs w:val="21"/>
                <w:highlight w:val="none"/>
              </w:rPr>
            </w:pP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汞</w:t>
            </w:r>
            <w:r>
              <w:rPr>
                <w:rFonts w:ascii="宋体" w:hAnsi="宋体" w:cs="宋体"/>
                <w:color w:val="auto"/>
                <w:kern w:val="0"/>
                <w:szCs w:val="21"/>
                <w:highlight w:val="none"/>
              </w:rPr>
              <w:t>Hg</w:t>
            </w:r>
            <w:r>
              <w:rPr>
                <w:rFonts w:hint="eastAsia" w:ascii="宋体" w:hAnsi="宋体" w:cs="宋体"/>
                <w:color w:val="auto"/>
                <w:kern w:val="0"/>
                <w:szCs w:val="21"/>
                <w:highlight w:val="none"/>
              </w:rPr>
              <w:t>≤5</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砷A</w:t>
            </w:r>
            <w:r>
              <w:rPr>
                <w:rFonts w:ascii="宋体" w:hAnsi="宋体" w:cs="宋体"/>
                <w:color w:val="auto"/>
                <w:kern w:val="0"/>
                <w:szCs w:val="21"/>
                <w:highlight w:val="none"/>
              </w:rPr>
              <w:t>s</w:t>
            </w:r>
            <w:r>
              <w:rPr>
                <w:rFonts w:hint="eastAsia" w:ascii="宋体" w:hAnsi="宋体" w:cs="宋体"/>
                <w:color w:val="auto"/>
                <w:kern w:val="0"/>
                <w:szCs w:val="21"/>
                <w:highlight w:val="none"/>
              </w:rPr>
              <w:t>≤10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镉Cd≤10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hint="eastAsia" w:ascii="宋体" w:hAnsi="宋体" w:cs="宋体"/>
                <w:color w:val="auto"/>
                <w:kern w:val="0"/>
                <w:szCs w:val="21"/>
                <w:highlight w:val="none"/>
              </w:rPr>
            </w:pPr>
            <w:r>
              <w:rPr>
                <w:rFonts w:hint="eastAsia" w:ascii="宋体" w:hAnsi="宋体" w:cs="宋体"/>
                <w:color w:val="auto"/>
                <w:kern w:val="0"/>
                <w:szCs w:val="21"/>
                <w:highlight w:val="none"/>
              </w:rPr>
              <w:t>铅Pb≤50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rPr>
                <w:rFonts w:ascii="宋体" w:hAnsi="宋体" w:cs="宋体"/>
                <w:color w:val="auto"/>
                <w:kern w:val="0"/>
                <w:szCs w:val="21"/>
                <w:highlight w:val="none"/>
              </w:rPr>
            </w:pPr>
            <w:r>
              <w:rPr>
                <w:rFonts w:hint="eastAsia" w:ascii="宋体" w:hAnsi="宋体" w:cs="宋体"/>
                <w:color w:val="auto"/>
                <w:kern w:val="0"/>
                <w:szCs w:val="21"/>
                <w:highlight w:val="none"/>
              </w:rPr>
              <w:t>铬Cr≤50</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mg/kg</w:t>
            </w:r>
          </w:p>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rPr>
                <w:rFonts w:hint="eastAsia" w:ascii="宋体" w:hAnsi="宋体" w:cs="宋体"/>
                <w:color w:val="auto"/>
                <w:kern w:val="0"/>
                <w:sz w:val="22"/>
                <w:highlight w:val="none"/>
              </w:rPr>
            </w:pPr>
          </w:p>
          <w:p>
            <w:pPr>
              <w:widowControl/>
              <w:rPr>
                <w:rFonts w:hint="eastAsia" w:ascii="宋体" w:hAnsi="宋体" w:cs="宋体"/>
                <w:color w:val="auto"/>
                <w:kern w:val="0"/>
                <w:sz w:val="22"/>
                <w:highlight w:val="none"/>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exact"/>
          <w:jc w:val="center"/>
        </w:trPr>
        <w:tc>
          <w:tcPr>
            <w:tcW w:w="1342"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大颗粒</w:t>
            </w:r>
            <w:r>
              <w:rPr>
                <w:rFonts w:hint="eastAsia" w:ascii="宋体" w:hAnsi="宋体" w:cs="宋体"/>
                <w:color w:val="auto"/>
                <w:kern w:val="0"/>
                <w:szCs w:val="21"/>
                <w:highlight w:val="none"/>
              </w:rPr>
              <w:t>尿素</w:t>
            </w:r>
          </w:p>
        </w:tc>
        <w:tc>
          <w:tcPr>
            <w:tcW w:w="851"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eastAsia" w:ascii="宋体" w:hAnsi="宋体" w:cs="宋体"/>
                <w:color w:val="auto"/>
                <w:kern w:val="0"/>
                <w:szCs w:val="21"/>
                <w:highlight w:val="none"/>
              </w:rPr>
              <w:t>00</w:t>
            </w:r>
          </w:p>
        </w:tc>
        <w:tc>
          <w:tcPr>
            <w:tcW w:w="4754"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N≥46.0%，缩二脲≤1.0%，水分≤0.5%，白色球状， 粒度</w:t>
            </w:r>
            <w:r>
              <w:rPr>
                <w:rFonts w:ascii="宋体" w:hAnsi="宋体" w:cs="宋体"/>
                <w:color w:val="auto"/>
                <w:kern w:val="0"/>
                <w:sz w:val="21"/>
                <w:szCs w:val="21"/>
                <w:highlight w:val="none"/>
              </w:rPr>
              <w:t xml:space="preserve"> </w:t>
            </w:r>
            <w:r>
              <w:rPr>
                <w:rFonts w:hint="eastAsia"/>
                <w:sz w:val="24"/>
                <w:szCs w:val="24"/>
                <w:vertAlign w:val="baseline"/>
                <w:lang w:val="en-US" w:eastAsia="zh-CN"/>
              </w:rPr>
              <w:t>2.00mm-4.00mm</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exact"/>
          <w:jc w:val="center"/>
        </w:trPr>
        <w:tc>
          <w:tcPr>
            <w:tcW w:w="1342"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树脂包衣尿素</w:t>
            </w:r>
          </w:p>
        </w:tc>
        <w:tc>
          <w:tcPr>
            <w:tcW w:w="851"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200</w:t>
            </w:r>
          </w:p>
        </w:tc>
        <w:tc>
          <w:tcPr>
            <w:tcW w:w="4754"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szCs w:val="21"/>
              </w:rPr>
              <w:t>总氮</w:t>
            </w:r>
            <w:r>
              <w:rPr>
                <w:rFonts w:hint="eastAsia" w:ascii="宋体" w:hAnsi="宋体" w:cs="宋体"/>
                <w:color w:val="000000"/>
                <w:kern w:val="0"/>
                <w:szCs w:val="21"/>
              </w:rPr>
              <w:t>≥43.5%，</w:t>
            </w:r>
            <w:r>
              <w:rPr>
                <w:rFonts w:hint="eastAsia" w:ascii="宋体" w:hAnsi="宋体"/>
                <w:szCs w:val="21"/>
              </w:rPr>
              <w:t>水分≤ 2%,初期养分释放率≤15%，28天释放率</w:t>
            </w:r>
            <w:r>
              <w:rPr>
                <w:rFonts w:hint="eastAsia" w:ascii="宋体" w:hAnsi="宋体" w:cs="宋体"/>
                <w:color w:val="000000"/>
                <w:kern w:val="0"/>
                <w:szCs w:val="21"/>
              </w:rPr>
              <w:t>≥75%，粒度（1.00mm-4.75或3.35-5.56mm）</w:t>
            </w:r>
            <w:r>
              <w:rPr>
                <w:rFonts w:hint="eastAsia" w:ascii="宋体" w:hAnsi="宋体" w:cs="宋体"/>
                <w:color w:val="000000"/>
                <w:kern w:val="0"/>
                <w:szCs w:val="21"/>
                <w:lang w:eastAsia="zh-CN"/>
              </w:rPr>
              <w:t>，</w:t>
            </w:r>
            <w:r>
              <w:rPr>
                <w:rFonts w:hint="eastAsia" w:ascii="宋体" w:hAnsi="宋体" w:cs="宋体"/>
                <w:color w:val="000000"/>
                <w:kern w:val="0"/>
                <w:szCs w:val="21"/>
              </w:rPr>
              <w:t>≥90</w:t>
            </w:r>
            <w:r>
              <w:rPr>
                <w:rFonts w:hint="eastAsia" w:ascii="宋体" w:hAnsi="宋体"/>
                <w:szCs w:val="21"/>
              </w:rPr>
              <w:t xml:space="preserve"> </w:t>
            </w:r>
            <w:r>
              <w:rPr>
                <w:rFonts w:hint="eastAsia" w:ascii="宋体" w:hAnsi="宋体"/>
                <w:szCs w:val="21"/>
                <w:lang w:val="en-US" w:eastAsia="zh-CN"/>
              </w:rPr>
              <w:t>天</w:t>
            </w:r>
            <w:r>
              <w:rPr>
                <w:rFonts w:hint="eastAsia" w:ascii="宋体" w:hAnsi="宋体"/>
                <w:szCs w:val="21"/>
              </w:rPr>
              <w:t xml:space="preserve">  </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134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硫酸铵</w:t>
            </w:r>
          </w:p>
        </w:tc>
        <w:tc>
          <w:tcPr>
            <w:tcW w:w="851"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60</w:t>
            </w:r>
            <w:r>
              <w:rPr>
                <w:rFonts w:hint="eastAsia" w:ascii="宋体" w:hAnsi="宋体" w:cs="宋体"/>
                <w:color w:val="auto"/>
                <w:kern w:val="0"/>
                <w:szCs w:val="21"/>
                <w:highlight w:val="none"/>
              </w:rPr>
              <w:t>0</w:t>
            </w:r>
          </w:p>
        </w:tc>
        <w:tc>
          <w:tcPr>
            <w:tcW w:w="4754"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N≥20.5%,水分≤</w:t>
            </w:r>
            <w:r>
              <w:rPr>
                <w:rFonts w:hint="eastAsia" w:ascii="宋体" w:hAnsi="宋体" w:cs="宋体"/>
                <w:color w:val="auto"/>
                <w:kern w:val="0"/>
                <w:sz w:val="21"/>
                <w:szCs w:val="21"/>
                <w:highlight w:val="none"/>
                <w:lang w:val="en-US" w:eastAsia="zh-CN"/>
              </w:rPr>
              <w:t>1</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w:t>
            </w:r>
            <w:r>
              <w:rPr>
                <w:rFonts w:hint="eastAsia" w:ascii="宋体" w:hAnsi="宋体" w:cs="宋体"/>
                <w:color w:val="auto"/>
                <w:kern w:val="0"/>
                <w:sz w:val="21"/>
                <w:szCs w:val="21"/>
                <w:highlight w:val="none"/>
              </w:rPr>
              <w:t>副产，无异味</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exact"/>
          <w:jc w:val="center"/>
        </w:trPr>
        <w:tc>
          <w:tcPr>
            <w:tcW w:w="134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磷酸一铵</w:t>
            </w:r>
          </w:p>
        </w:tc>
        <w:tc>
          <w:tcPr>
            <w:tcW w:w="851"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60</w:t>
            </w:r>
            <w:r>
              <w:rPr>
                <w:rFonts w:hint="eastAsia" w:ascii="宋体" w:hAnsi="宋体" w:cs="宋体"/>
                <w:color w:val="auto"/>
                <w:kern w:val="0"/>
                <w:szCs w:val="21"/>
                <w:highlight w:val="none"/>
              </w:rPr>
              <w:t>0</w:t>
            </w:r>
          </w:p>
        </w:tc>
        <w:tc>
          <w:tcPr>
            <w:tcW w:w="4754"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jc w:val="center"/>
        </w:trPr>
        <w:tc>
          <w:tcPr>
            <w:tcW w:w="1342"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磷酸二铵</w:t>
            </w:r>
          </w:p>
        </w:tc>
        <w:tc>
          <w:tcPr>
            <w:tcW w:w="851"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600</w:t>
            </w:r>
          </w:p>
        </w:tc>
        <w:tc>
          <w:tcPr>
            <w:tcW w:w="4754" w:type="dxa"/>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57</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val="en-US" w:eastAsia="zh-CN"/>
              </w:rPr>
              <w:t>/64%</w:t>
            </w:r>
            <w:r>
              <w:rPr>
                <w:rFonts w:hint="eastAsia" w:ascii="宋体" w:hAnsi="宋体" w:cs="宋体"/>
                <w:color w:val="auto"/>
                <w:kern w:val="0"/>
                <w:sz w:val="21"/>
                <w:szCs w:val="21"/>
                <w:highlight w:val="none"/>
              </w:rPr>
              <w:t>；原色（本色）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黄色</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吨袋</w:t>
            </w:r>
            <w:r>
              <w:rPr>
                <w:rFonts w:hint="eastAsia" w:ascii="宋体" w:hAnsi="宋体" w:cs="宋体"/>
                <w:color w:val="auto"/>
                <w:kern w:val="0"/>
                <w:szCs w:val="21"/>
                <w:highlight w:val="none"/>
                <w:lang w:val="en-US" w:eastAsia="zh-CN"/>
              </w:rPr>
              <w:t>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exact"/>
          <w:jc w:val="center"/>
        </w:trPr>
        <w:tc>
          <w:tcPr>
            <w:tcW w:w="1342" w:type="dxa"/>
            <w:vAlign w:val="center"/>
          </w:tcPr>
          <w:p>
            <w:pPr>
              <w:widowControl/>
              <w:jc w:val="center"/>
              <w:rPr>
                <w:rFonts w:hint="eastAsia" w:ascii="宋体" w:hAnsi="宋体" w:cs="宋体"/>
                <w:color w:val="auto"/>
                <w:kern w:val="0"/>
                <w:szCs w:val="21"/>
                <w:highlight w:val="none"/>
              </w:rPr>
            </w:pPr>
          </w:p>
          <w:p>
            <w:pPr>
              <w:jc w:val="center"/>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颗粒一铵</w:t>
            </w:r>
          </w:p>
        </w:tc>
        <w:tc>
          <w:tcPr>
            <w:tcW w:w="851"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130</w:t>
            </w:r>
          </w:p>
        </w:tc>
        <w:tc>
          <w:tcPr>
            <w:tcW w:w="4754"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w:t>
            </w:r>
            <w:r>
              <w:rPr>
                <w:rFonts w:hint="eastAsia" w:ascii="宋体" w:hAnsi="宋体" w:cs="宋体"/>
                <w:color w:val="auto"/>
                <w:kern w:val="0"/>
                <w:sz w:val="21"/>
                <w:szCs w:val="21"/>
                <w:highlight w:val="none"/>
              </w:rPr>
              <w:t>%；</w:t>
            </w:r>
            <w:r>
              <w:rPr>
                <w:rFonts w:hint="eastAsia" w:ascii="宋体" w:hAnsi="宋体" w:eastAsia="宋体" w:cs="宋体"/>
                <w:color w:val="auto"/>
                <w:sz w:val="21"/>
                <w:szCs w:val="21"/>
                <w:vertAlign w:val="baseline"/>
                <w:lang w:val="en-US" w:eastAsia="zh-CN"/>
              </w:rPr>
              <w:t>粒度(2～4mm)≥</w:t>
            </w:r>
            <w:r>
              <w:rPr>
                <w:rFonts w:hint="eastAsia" w:ascii="宋体" w:hAnsi="宋体" w:cs="宋体"/>
                <w:color w:val="auto"/>
                <w:sz w:val="21"/>
                <w:szCs w:val="21"/>
                <w:vertAlign w:val="baseline"/>
                <w:lang w:val="en-US" w:eastAsia="zh-CN"/>
              </w:rPr>
              <w:t>9</w:t>
            </w:r>
            <w:r>
              <w:rPr>
                <w:rFonts w:hint="eastAsia" w:ascii="宋体" w:hAnsi="宋体" w:eastAsia="宋体" w:cs="宋体"/>
                <w:color w:val="auto"/>
                <w:sz w:val="21"/>
                <w:szCs w:val="21"/>
                <w:vertAlign w:val="baseline"/>
                <w:lang w:val="en-US" w:eastAsia="zh-CN"/>
              </w:rPr>
              <w:t>0%，</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jc w:val="center"/>
        </w:trPr>
        <w:tc>
          <w:tcPr>
            <w:tcW w:w="1342"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粉状硫酸钾</w:t>
            </w:r>
          </w:p>
        </w:tc>
        <w:tc>
          <w:tcPr>
            <w:tcW w:w="851"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1000</w:t>
            </w:r>
          </w:p>
        </w:tc>
        <w:tc>
          <w:tcPr>
            <w:tcW w:w="4754" w:type="dxa"/>
            <w:textDirection w:val="lrTb"/>
            <w:vAlign w:val="center"/>
          </w:tcPr>
          <w:p>
            <w:pPr>
              <w:spacing w:beforeLines="0" w:afterLines="0"/>
              <w:jc w:val="left"/>
              <w:rPr>
                <w:rFonts w:hint="eastAsia" w:ascii="宋体" w:hAnsi="宋体" w:eastAsia="宋体" w:cs="宋体"/>
                <w:color w:val="auto"/>
                <w:sz w:val="21"/>
                <w:szCs w:val="21"/>
                <w:vertAlign w:val="baseline"/>
                <w:lang w:val="en-US" w:eastAsia="zh-CN"/>
              </w:rPr>
            </w:pPr>
            <w:r>
              <w:rPr>
                <w:rFonts w:hint="eastAsia" w:ascii="宋体" w:hAnsi="宋体" w:eastAsia="宋体" w:cs="宋体"/>
                <w:b w:val="0"/>
                <w:i w:val="0"/>
                <w:caps w:val="0"/>
                <w:color w:val="000000"/>
                <w:spacing w:val="0"/>
                <w:sz w:val="18"/>
                <w:szCs w:val="18"/>
                <w:shd w:val="clear" w:color="auto" w:fill="FFFFFF"/>
              </w:rPr>
              <w:t>K</w:t>
            </w:r>
            <w:r>
              <w:rPr>
                <w:rFonts w:hint="eastAsia" w:ascii="宋体" w:hAnsi="宋体" w:eastAsia="宋体" w:cs="宋体"/>
                <w:b w:val="0"/>
                <w:i w:val="0"/>
                <w:caps w:val="0"/>
                <w:color w:val="000000"/>
                <w:spacing w:val="0"/>
                <w:sz w:val="18"/>
                <w:szCs w:val="18"/>
                <w:shd w:val="clear" w:color="auto" w:fill="FFFFFF"/>
                <w:vertAlign w:val="subscript"/>
                <w:lang w:val="en-US" w:eastAsia="zh-CN"/>
              </w:rPr>
              <w:t>2</w:t>
            </w:r>
            <w:r>
              <w:rPr>
                <w:rFonts w:hint="eastAsia" w:ascii="宋体" w:hAnsi="宋体" w:eastAsia="宋体" w:cs="宋体"/>
                <w:b w:val="0"/>
                <w:i w:val="0"/>
                <w:caps w:val="0"/>
                <w:color w:val="000000"/>
                <w:spacing w:val="0"/>
                <w:sz w:val="18"/>
                <w:szCs w:val="18"/>
                <w:shd w:val="clear" w:color="auto" w:fill="FFFFFF"/>
                <w:vertAlign w:val="baseline"/>
                <w:lang w:val="en-US" w:eastAsia="zh-CN"/>
              </w:rPr>
              <w:t>O</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52</w:t>
            </w:r>
            <w:r>
              <w:rPr>
                <w:rFonts w:hint="eastAsia" w:ascii="宋体" w:hAnsi="宋体" w:cs="宋体"/>
                <w:color w:val="000000"/>
                <w:kern w:val="0"/>
                <w:sz w:val="18"/>
                <w:szCs w:val="18"/>
              </w:rPr>
              <w:t>%</w:t>
            </w:r>
            <w:r>
              <w:rPr>
                <w:rFonts w:hint="eastAsia" w:ascii="宋体" w:hAnsi="宋体" w:cs="宋体"/>
                <w:color w:val="000000"/>
                <w:kern w:val="0"/>
                <w:sz w:val="18"/>
                <w:szCs w:val="18"/>
                <w:lang w:eastAsia="zh-CN"/>
              </w:rPr>
              <w:t>，</w:t>
            </w:r>
            <w:r>
              <w:rPr>
                <w:rFonts w:hint="eastAsia" w:ascii="宋体" w:hAnsi="宋体" w:eastAsia="宋体" w:cs="宋体"/>
                <w:b/>
                <w:bCs/>
                <w:i w:val="0"/>
                <w:caps w:val="0"/>
                <w:color w:val="000000"/>
                <w:spacing w:val="0"/>
                <w:sz w:val="24"/>
                <w:szCs w:val="24"/>
                <w:highlight w:val="yellow"/>
                <w:shd w:val="clear" w:color="auto" w:fill="FFFFFF"/>
              </w:rPr>
              <w:t>CL</w:t>
            </w:r>
            <w:r>
              <w:rPr>
                <w:rFonts w:hint="eastAsia" w:ascii="宋体" w:hAnsi="宋体" w:cs="宋体"/>
                <w:b/>
                <w:bCs/>
                <w:color w:val="000000"/>
                <w:kern w:val="0"/>
                <w:sz w:val="24"/>
                <w:szCs w:val="24"/>
                <w:highlight w:val="yellow"/>
              </w:rPr>
              <w:t>≤</w:t>
            </w:r>
            <w:r>
              <w:rPr>
                <w:rFonts w:hint="eastAsia" w:ascii="宋体" w:hAnsi="宋体" w:cs="宋体"/>
                <w:b/>
                <w:bCs/>
                <w:color w:val="000000"/>
                <w:kern w:val="0"/>
                <w:sz w:val="24"/>
                <w:szCs w:val="24"/>
                <w:highlight w:val="yellow"/>
                <w:lang w:val="en-US" w:eastAsia="zh-CN"/>
              </w:rPr>
              <w:t>1.5%</w:t>
            </w:r>
            <w:r>
              <w:rPr>
                <w:rFonts w:hint="eastAsia" w:ascii="宋体" w:hAnsi="宋体" w:eastAsia="宋体" w:cs="宋体"/>
                <w:b/>
                <w:bCs/>
                <w:sz w:val="24"/>
                <w:szCs w:val="24"/>
                <w:highlight w:val="yellow"/>
                <w:vertAlign w:val="baseline"/>
                <w:lang w:val="en-US" w:eastAsia="zh-CN"/>
              </w:rPr>
              <w:t>，</w:t>
            </w:r>
            <w:r>
              <w:rPr>
                <w:rFonts w:hint="eastAsia" w:ascii="宋体" w:hAnsi="宋体" w:eastAsia="宋体" w:cs="宋体"/>
                <w:sz w:val="18"/>
                <w:szCs w:val="18"/>
                <w:vertAlign w:val="baseline"/>
                <w:lang w:val="en-US" w:eastAsia="zh-CN"/>
              </w:rPr>
              <w:t>游离酸</w:t>
            </w:r>
            <w:r>
              <w:rPr>
                <w:rFonts w:hint="eastAsia" w:ascii="宋体" w:hAnsi="宋体" w:cs="宋体"/>
                <w:color w:val="000000"/>
                <w:kern w:val="0"/>
                <w:sz w:val="18"/>
                <w:szCs w:val="18"/>
              </w:rPr>
              <w:t>≤</w:t>
            </w:r>
            <w:r>
              <w:rPr>
                <w:rFonts w:hint="eastAsia" w:ascii="宋体" w:hAnsi="宋体" w:cs="宋体"/>
                <w:color w:val="000000"/>
                <w:kern w:val="0"/>
                <w:sz w:val="18"/>
                <w:szCs w:val="18"/>
                <w:lang w:val="en-US" w:eastAsia="zh-CN"/>
              </w:rPr>
              <w:t>2%</w:t>
            </w:r>
          </w:p>
        </w:tc>
        <w:tc>
          <w:tcPr>
            <w:tcW w:w="1439" w:type="dxa"/>
            <w:textDirection w:val="lrTb"/>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exact"/>
          <w:jc w:val="center"/>
        </w:trPr>
        <w:tc>
          <w:tcPr>
            <w:tcW w:w="1342" w:type="dxa"/>
            <w:vAlign w:val="center"/>
          </w:tcPr>
          <w:p>
            <w:pPr>
              <w:widowControl/>
              <w:jc w:val="both"/>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颗粒氯化钾</w:t>
            </w:r>
          </w:p>
        </w:tc>
        <w:tc>
          <w:tcPr>
            <w:tcW w:w="851"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300</w:t>
            </w:r>
          </w:p>
        </w:tc>
        <w:tc>
          <w:tcPr>
            <w:tcW w:w="4754" w:type="dxa"/>
            <w:vAlign w:val="center"/>
          </w:tcPr>
          <w:p>
            <w:pPr>
              <w:widowControl/>
              <w:jc w:val="left"/>
              <w:rPr>
                <w:rFonts w:hint="eastAsia" w:ascii="宋体" w:hAnsi="宋体" w:cs="宋体"/>
                <w:color w:val="auto"/>
                <w:kern w:val="0"/>
                <w:sz w:val="21"/>
                <w:szCs w:val="21"/>
                <w:highlight w:val="none"/>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exact"/>
          <w:jc w:val="center"/>
        </w:trPr>
        <w:tc>
          <w:tcPr>
            <w:tcW w:w="1342" w:type="dxa"/>
            <w:vAlign w:val="center"/>
          </w:tcPr>
          <w:p>
            <w:pPr>
              <w:widowControl/>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微量元素</w:t>
            </w:r>
          </w:p>
        </w:tc>
        <w:tc>
          <w:tcPr>
            <w:tcW w:w="851" w:type="dxa"/>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p>
        </w:tc>
        <w:tc>
          <w:tcPr>
            <w:tcW w:w="4754" w:type="dxa"/>
            <w:textDirection w:val="lrTb"/>
            <w:vAlign w:val="center"/>
          </w:tcPr>
          <w:p>
            <w:pPr>
              <w:spacing w:beforeLines="0" w:afterLines="0"/>
              <w:jc w:val="left"/>
              <w:rPr>
                <w:rFonts w:hint="eastAsia" w:ascii="宋体" w:hAnsi="宋体" w:cs="宋体"/>
                <w:color w:val="auto"/>
                <w:kern w:val="0"/>
                <w:sz w:val="21"/>
                <w:szCs w:val="21"/>
                <w:highlight w:val="none"/>
              </w:rPr>
            </w:pPr>
            <w:r>
              <w:rPr>
                <w:rFonts w:hint="eastAsia" w:ascii="宋体" w:hAnsi="宋体" w:eastAsia="宋体" w:cs="宋体"/>
                <w:b w:val="0"/>
                <w:i w:val="0"/>
                <w:caps w:val="0"/>
                <w:color w:val="000000"/>
                <w:spacing w:val="0"/>
                <w:sz w:val="21"/>
                <w:szCs w:val="21"/>
                <w:shd w:val="clear" w:fill="FFFFFF"/>
              </w:rPr>
              <w:t>螯合铁≥7.5%，螯合锰≥3.5%，硼≥0.65%，螯合铜≥0.28%，螯合锌≥0.7%，水溶性钼≥0.3%</w:t>
            </w:r>
          </w:p>
        </w:tc>
        <w:tc>
          <w:tcPr>
            <w:tcW w:w="1439" w:type="dxa"/>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小包</w:t>
            </w:r>
          </w:p>
        </w:tc>
        <w:tc>
          <w:tcPr>
            <w:tcW w:w="1948"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hint="eastAsia" w:ascii="宋体" w:hAnsi="宋体"/>
          <w:color w:val="000000"/>
          <w:sz w:val="28"/>
          <w:szCs w:val="28"/>
          <w:lang w:eastAsia="zh-CN"/>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r>
        <w:rPr>
          <w:rFonts w:hint="eastAsia" w:ascii="宋体" w:hAnsi="宋体"/>
          <w:color w:val="000000"/>
          <w:sz w:val="28"/>
          <w:szCs w:val="28"/>
          <w:lang w:eastAsia="zh-CN"/>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将盖章的文件，扫描后，使用邮件发送至我们招投标专用邮箱：</w:t>
      </w:r>
      <w:r>
        <w:fldChar w:fldCharType="begin"/>
      </w:r>
      <w:r>
        <w:instrText xml:space="preserve"> HYPERLINK "mailto:qdzhaobiao@summit-fert.com内，我们将在开标时，同时使用纸质和电子邮件投标书。" </w:instrText>
      </w:r>
      <w:r>
        <w:fldChar w:fldCharType="separate"/>
      </w:r>
      <w:r>
        <w:rPr>
          <w:rStyle w:val="8"/>
          <w:rFonts w:hint="eastAsia" w:ascii="宋体" w:hAnsi="宋体"/>
          <w:b/>
          <w:bCs/>
          <w:color w:val="auto"/>
          <w:sz w:val="28"/>
          <w:szCs w:val="28"/>
          <w:lang w:val="en-US" w:eastAsia="zh-CN"/>
        </w:rPr>
        <w:t>qdzhaobiao@summit-fert.com</w:t>
      </w:r>
      <w:r>
        <w:rPr>
          <w:rStyle w:val="8"/>
          <w:rFonts w:hint="eastAsia" w:ascii="宋体" w:hAnsi="宋体" w:cs="宋体"/>
          <w:b/>
          <w:bCs/>
          <w:color w:val="auto"/>
          <w:sz w:val="28"/>
          <w:szCs w:val="28"/>
        </w:rPr>
        <w:t>内。</w:t>
      </w:r>
      <w:r>
        <w:rPr>
          <w:rStyle w:val="8"/>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通过投标公司公账号支付到我公司银行账号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p>
    <w:p>
      <w:pPr>
        <w:tabs>
          <w:tab w:val="left" w:pos="2700"/>
        </w:tabs>
        <w:spacing w:line="540" w:lineRule="exact"/>
        <w:ind w:firstLine="560" w:firstLineChars="200"/>
        <w:jc w:val="left"/>
        <w:rPr>
          <w:rFonts w:ascii="宋体" w:hAnsi="宋体" w:cs="宋体"/>
          <w:color w:val="000000"/>
          <w:sz w:val="28"/>
          <w:szCs w:val="28"/>
          <w:highlight w:val="none"/>
          <w:shd w:val="clear" w:color="auto" w:fill="FFFFFF"/>
        </w:rPr>
      </w:pPr>
      <w:r>
        <w:rPr>
          <w:rFonts w:hint="eastAsia" w:ascii="宋体" w:hAnsi="宋体"/>
          <w:color w:val="000000"/>
          <w:sz w:val="28"/>
          <w:szCs w:val="28"/>
        </w:rPr>
        <w:t>若入围投标单位</w:t>
      </w:r>
      <w:r>
        <w:rPr>
          <w:rFonts w:hint="eastAsia" w:ascii="宋体" w:hAnsi="宋体"/>
          <w:color w:val="000000"/>
          <w:sz w:val="28"/>
          <w:szCs w:val="28"/>
          <w:highlight w:val="none"/>
        </w:rPr>
        <w:t>在投标过程中串通作弊，哄抬标价，或中标后不执行标的约定，则取消相关投标单位的投标资格，并没收</w:t>
      </w:r>
      <w:r>
        <w:rPr>
          <w:rFonts w:hint="eastAsia" w:ascii="宋体" w:hAnsi="宋体" w:cs="宋体"/>
          <w:color w:val="000000"/>
          <w:sz w:val="28"/>
          <w:szCs w:val="28"/>
          <w:highlight w:val="none"/>
          <w:shd w:val="clear" w:color="auto" w:fill="FFFFFF"/>
        </w:rPr>
        <w:t>履约</w:t>
      </w:r>
      <w:r>
        <w:rPr>
          <w:rFonts w:hint="eastAsia" w:ascii="宋体" w:hAnsi="宋体"/>
          <w:color w:val="000000"/>
          <w:sz w:val="28"/>
          <w:szCs w:val="28"/>
          <w:highlight w:val="none"/>
        </w:rPr>
        <w:t>保证金。</w:t>
      </w:r>
    </w:p>
    <w:p>
      <w:pPr>
        <w:tabs>
          <w:tab w:val="left" w:pos="2700"/>
        </w:tabs>
        <w:spacing w:line="500" w:lineRule="exact"/>
        <w:ind w:firstLine="560" w:firstLineChars="200"/>
        <w:jc w:val="left"/>
        <w:rPr>
          <w:rFonts w:ascii="宋体" w:hAnsi="宋体"/>
          <w:color w:val="000000"/>
          <w:sz w:val="28"/>
          <w:szCs w:val="28"/>
          <w:highlight w:val="none"/>
        </w:rPr>
      </w:pPr>
      <w:r>
        <w:rPr>
          <w:rFonts w:hint="eastAsia" w:ascii="宋体" w:hAnsi="宋体"/>
          <w:color w:val="000000"/>
          <w:sz w:val="28"/>
          <w:szCs w:val="28"/>
          <w:highlight w:val="none"/>
        </w:rPr>
        <w:t>2.3</w:t>
      </w:r>
      <w:r>
        <w:rPr>
          <w:rFonts w:hint="eastAsia" w:ascii="宋体" w:hAnsi="宋体" w:cs="宋体"/>
          <w:color w:val="000000"/>
          <w:sz w:val="28"/>
          <w:szCs w:val="28"/>
          <w:highlight w:val="none"/>
          <w:shd w:val="clear" w:color="auto" w:fill="FFFFFF"/>
        </w:rPr>
        <w:t>投标单位应将</w:t>
      </w:r>
      <w:r>
        <w:rPr>
          <w:rFonts w:hint="eastAsia" w:ascii="宋体" w:hAnsi="宋体"/>
          <w:color w:val="000000"/>
          <w:sz w:val="28"/>
          <w:szCs w:val="28"/>
          <w:highlight w:val="none"/>
        </w:rPr>
        <w:t>投标文件</w:t>
      </w:r>
      <w:r>
        <w:rPr>
          <w:rFonts w:hint="eastAsia" w:ascii="宋体" w:hAnsi="宋体" w:cs="宋体"/>
          <w:color w:val="000000"/>
          <w:sz w:val="28"/>
          <w:szCs w:val="28"/>
          <w:highlight w:val="none"/>
          <w:shd w:val="clear" w:color="auto" w:fill="FFFFFF"/>
        </w:rPr>
        <w:t>，</w:t>
      </w:r>
      <w:r>
        <w:rPr>
          <w:rFonts w:hint="eastAsia" w:ascii="宋体" w:hAnsi="宋体"/>
          <w:color w:val="000000"/>
          <w:sz w:val="28"/>
          <w:szCs w:val="28"/>
          <w:highlight w:val="none"/>
        </w:rPr>
        <w:t>在202</w:t>
      </w:r>
      <w:r>
        <w:rPr>
          <w:rFonts w:hint="eastAsia" w:ascii="宋体" w:hAnsi="宋体"/>
          <w:color w:val="000000"/>
          <w:sz w:val="28"/>
          <w:szCs w:val="28"/>
          <w:highlight w:val="none"/>
          <w:lang w:val="en-US" w:eastAsia="zh-CN"/>
        </w:rPr>
        <w:t>3</w:t>
      </w:r>
      <w:r>
        <w:rPr>
          <w:rFonts w:hint="eastAsia" w:ascii="宋体" w:hAnsi="宋体"/>
          <w:color w:val="000000"/>
          <w:sz w:val="28"/>
          <w:szCs w:val="28"/>
          <w:highlight w:val="none"/>
        </w:rPr>
        <w:t>年</w:t>
      </w:r>
      <w:r>
        <w:rPr>
          <w:rFonts w:hint="eastAsia" w:ascii="宋体" w:hAnsi="宋体"/>
          <w:color w:val="000000"/>
          <w:sz w:val="28"/>
          <w:szCs w:val="28"/>
          <w:highlight w:val="none"/>
          <w:lang w:val="en-US" w:eastAsia="zh-CN"/>
        </w:rPr>
        <w:t>11</w:t>
      </w:r>
      <w:r>
        <w:rPr>
          <w:rFonts w:hint="eastAsia" w:ascii="宋体" w:hAnsi="宋体"/>
          <w:color w:val="000000"/>
          <w:sz w:val="28"/>
          <w:szCs w:val="28"/>
          <w:highlight w:val="none"/>
        </w:rPr>
        <w:t>月</w:t>
      </w:r>
      <w:r>
        <w:rPr>
          <w:rFonts w:hint="eastAsia" w:ascii="宋体" w:hAnsi="宋体"/>
          <w:color w:val="000000"/>
          <w:sz w:val="28"/>
          <w:szCs w:val="28"/>
          <w:highlight w:val="none"/>
          <w:lang w:val="en-US" w:eastAsia="zh-CN"/>
        </w:rPr>
        <w:t>7</w:t>
      </w:r>
      <w:r>
        <w:rPr>
          <w:rFonts w:hint="eastAsia" w:ascii="宋体" w:hAnsi="宋体"/>
          <w:color w:val="000000"/>
          <w:sz w:val="28"/>
          <w:szCs w:val="28"/>
          <w:highlight w:val="none"/>
        </w:rPr>
        <w:t>日</w:t>
      </w:r>
      <w:r>
        <w:rPr>
          <w:rFonts w:hint="eastAsia" w:ascii="宋体" w:hAnsi="宋体"/>
          <w:color w:val="000000"/>
          <w:sz w:val="28"/>
          <w:szCs w:val="28"/>
          <w:highlight w:val="none"/>
          <w:lang w:val="en-US" w:eastAsia="zh-CN"/>
        </w:rPr>
        <w:t>7</w:t>
      </w:r>
      <w:r>
        <w:rPr>
          <w:rFonts w:hint="eastAsia" w:ascii="宋体" w:hAnsi="宋体"/>
          <w:color w:val="000000"/>
          <w:sz w:val="28"/>
          <w:szCs w:val="28"/>
          <w:highlight w:val="none"/>
        </w:rPr>
        <w:t>：00</w:t>
      </w:r>
      <w:r>
        <w:rPr>
          <w:rFonts w:hint="eastAsia" w:ascii="宋体" w:hAnsi="宋体"/>
          <w:color w:val="000000"/>
          <w:sz w:val="28"/>
          <w:szCs w:val="28"/>
          <w:highlight w:val="none"/>
          <w:lang w:val="en-US" w:eastAsia="zh-CN"/>
        </w:rPr>
        <w:t>之前</w:t>
      </w:r>
      <w:r>
        <w:rPr>
          <w:rFonts w:hint="eastAsia" w:ascii="宋体" w:hAnsi="宋体"/>
          <w:color w:val="000000"/>
          <w:sz w:val="28"/>
          <w:szCs w:val="28"/>
          <w:highlight w:val="none"/>
        </w:rPr>
        <w:t>，</w:t>
      </w:r>
      <w:r>
        <w:rPr>
          <w:rFonts w:hint="eastAsia" w:ascii="宋体" w:hAnsi="宋体"/>
          <w:color w:val="000000"/>
          <w:sz w:val="28"/>
          <w:szCs w:val="28"/>
          <w:highlight w:val="none"/>
          <w:lang w:val="en-US" w:eastAsia="zh-CN"/>
        </w:rPr>
        <w:t>发送到我们公司指定的招标邮箱内</w:t>
      </w:r>
      <w:r>
        <w:rPr>
          <w:rFonts w:hint="eastAsia" w:ascii="宋体" w:hAnsi="宋体"/>
          <w:color w:val="auto"/>
          <w:sz w:val="28"/>
          <w:szCs w:val="28"/>
          <w:highlight w:val="none"/>
        </w:rPr>
        <w:t>。</w:t>
      </w:r>
    </w:p>
    <w:p>
      <w:pPr>
        <w:tabs>
          <w:tab w:val="left" w:pos="2700"/>
        </w:tabs>
        <w:spacing w:line="500" w:lineRule="exact"/>
        <w:ind w:firstLine="560" w:firstLineChars="200"/>
        <w:jc w:val="left"/>
        <w:rPr>
          <w:rFonts w:ascii="宋体" w:hAnsi="宋体"/>
          <w:color w:val="000000"/>
          <w:sz w:val="28"/>
          <w:szCs w:val="28"/>
          <w:highlight w:val="none"/>
        </w:rPr>
      </w:pPr>
      <w:r>
        <w:rPr>
          <w:rFonts w:hint="eastAsia" w:ascii="宋体" w:hAnsi="宋体"/>
          <w:color w:val="000000"/>
          <w:sz w:val="28"/>
          <w:szCs w:val="28"/>
          <w:highlight w:val="none"/>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highlight w:val="none"/>
        </w:rPr>
      </w:pPr>
      <w:r>
        <w:rPr>
          <w:rFonts w:hint="eastAsia" w:ascii="宋体" w:hAnsi="宋体"/>
          <w:color w:val="000000"/>
          <w:sz w:val="28"/>
          <w:szCs w:val="28"/>
          <w:highlight w:val="none"/>
        </w:rPr>
        <w:t>2..5投标单位若对招标文件有疑问，应于202</w:t>
      </w:r>
      <w:r>
        <w:rPr>
          <w:rFonts w:hint="eastAsia" w:ascii="宋体" w:hAnsi="宋体"/>
          <w:color w:val="000000"/>
          <w:sz w:val="28"/>
          <w:szCs w:val="28"/>
          <w:highlight w:val="none"/>
          <w:lang w:val="en-US" w:eastAsia="zh-CN"/>
        </w:rPr>
        <w:t>3</w:t>
      </w:r>
      <w:r>
        <w:rPr>
          <w:rFonts w:hint="eastAsia" w:ascii="宋体" w:hAnsi="宋体"/>
          <w:color w:val="000000"/>
          <w:sz w:val="28"/>
          <w:szCs w:val="28"/>
          <w:highlight w:val="none"/>
        </w:rPr>
        <w:t>年</w:t>
      </w:r>
      <w:r>
        <w:rPr>
          <w:rFonts w:hint="eastAsia" w:ascii="宋体" w:hAnsi="宋体"/>
          <w:color w:val="000000"/>
          <w:sz w:val="28"/>
          <w:szCs w:val="28"/>
          <w:highlight w:val="none"/>
          <w:lang w:val="en-US" w:eastAsia="zh-CN"/>
        </w:rPr>
        <w:t>11</w:t>
      </w:r>
      <w:r>
        <w:rPr>
          <w:rFonts w:hint="eastAsia" w:ascii="宋体" w:hAnsi="宋体"/>
          <w:color w:val="000000"/>
          <w:sz w:val="28"/>
          <w:szCs w:val="28"/>
          <w:highlight w:val="none"/>
        </w:rPr>
        <w:t>月</w:t>
      </w:r>
      <w:r>
        <w:rPr>
          <w:rFonts w:hint="eastAsia" w:ascii="宋体" w:hAnsi="宋体"/>
          <w:color w:val="000000"/>
          <w:sz w:val="28"/>
          <w:szCs w:val="28"/>
          <w:highlight w:val="none"/>
          <w:lang w:val="en-US" w:eastAsia="zh-CN"/>
        </w:rPr>
        <w:t>6</w:t>
      </w:r>
      <w:r>
        <w:rPr>
          <w:rFonts w:hint="eastAsia" w:ascii="宋体" w:hAnsi="宋体"/>
          <w:color w:val="000000"/>
          <w:sz w:val="28"/>
          <w:szCs w:val="28"/>
          <w:highlight w:val="none"/>
        </w:rPr>
        <w:t>日1</w:t>
      </w:r>
      <w:r>
        <w:rPr>
          <w:rFonts w:hint="eastAsia" w:ascii="宋体" w:hAnsi="宋体"/>
          <w:color w:val="000000"/>
          <w:sz w:val="28"/>
          <w:szCs w:val="28"/>
          <w:highlight w:val="none"/>
          <w:lang w:val="en-US" w:eastAsia="zh-CN"/>
        </w:rPr>
        <w:t>7</w:t>
      </w:r>
      <w:r>
        <w:rPr>
          <w:rFonts w:hint="eastAsia" w:ascii="宋体" w:hAnsi="宋体"/>
          <w:color w:val="000000"/>
          <w:sz w:val="28"/>
          <w:szCs w:val="28"/>
          <w:highlight w:val="none"/>
        </w:rPr>
        <w:t>：00前</w:t>
      </w:r>
      <w:r>
        <w:rPr>
          <w:rFonts w:hint="eastAsia" w:ascii="宋体" w:hAnsi="宋体"/>
          <w:color w:val="000000"/>
          <w:sz w:val="28"/>
          <w:szCs w:val="28"/>
          <w:highlight w:val="none"/>
          <w:lang w:val="en-US" w:eastAsia="zh-CN"/>
        </w:rPr>
        <w:t>提出</w:t>
      </w:r>
      <w:r>
        <w:rPr>
          <w:rFonts w:hint="eastAsia" w:ascii="宋体" w:hAnsi="宋体"/>
          <w:color w:val="000000"/>
          <w:sz w:val="28"/>
          <w:szCs w:val="28"/>
          <w:highlight w:val="none"/>
        </w:rPr>
        <w:t>，我公司将予以解答。</w:t>
      </w:r>
    </w:p>
    <w:p>
      <w:pPr>
        <w:pStyle w:val="6"/>
        <w:widowControl/>
        <w:spacing w:line="500" w:lineRule="exact"/>
        <w:ind w:firstLine="610" w:firstLineChars="218"/>
        <w:rPr>
          <w:rFonts w:ascii="宋体" w:hAnsi="宋体"/>
          <w:color w:val="000000"/>
          <w:kern w:val="2"/>
          <w:sz w:val="28"/>
          <w:szCs w:val="28"/>
          <w:highlight w:val="none"/>
        </w:rPr>
      </w:pPr>
      <w:r>
        <w:rPr>
          <w:rFonts w:hint="eastAsia" w:ascii="宋体" w:hAnsi="宋体"/>
          <w:color w:val="000000"/>
          <w:kern w:val="2"/>
          <w:sz w:val="28"/>
          <w:szCs w:val="28"/>
          <w:highlight w:val="none"/>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highlight w:val="none"/>
        </w:rPr>
      </w:pPr>
      <w:r>
        <w:rPr>
          <w:rFonts w:hint="eastAsia" w:ascii="宋体" w:hAnsi="宋体"/>
          <w:color w:val="000000"/>
          <w:kern w:val="2"/>
          <w:sz w:val="28"/>
          <w:szCs w:val="28"/>
          <w:highlight w:val="none"/>
        </w:rPr>
        <w:t>3.开标：</w:t>
      </w:r>
    </w:p>
    <w:p>
      <w:pPr>
        <w:pStyle w:val="6"/>
        <w:widowControl/>
        <w:spacing w:line="500" w:lineRule="exact"/>
        <w:ind w:firstLine="610" w:firstLineChars="218"/>
        <w:rPr>
          <w:rFonts w:ascii="宋体" w:hAnsi="宋体"/>
          <w:color w:val="000000"/>
          <w:kern w:val="2"/>
          <w:sz w:val="28"/>
          <w:szCs w:val="28"/>
          <w:highlight w:val="none"/>
        </w:rPr>
      </w:pPr>
      <w:r>
        <w:rPr>
          <w:rFonts w:hint="eastAsia" w:ascii="宋体" w:hAnsi="宋体"/>
          <w:color w:val="000000"/>
          <w:kern w:val="2"/>
          <w:sz w:val="28"/>
          <w:szCs w:val="28"/>
          <w:highlight w:val="none"/>
        </w:rPr>
        <w:t>时间：202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11</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7</w:t>
      </w:r>
      <w:r>
        <w:rPr>
          <w:rFonts w:hint="eastAsia" w:ascii="宋体" w:hAnsi="宋体"/>
          <w:color w:val="000000"/>
          <w:kern w:val="2"/>
          <w:sz w:val="28"/>
          <w:szCs w:val="28"/>
          <w:highlight w:val="none"/>
        </w:rPr>
        <w:t>日</w:t>
      </w:r>
      <w:r>
        <w:rPr>
          <w:rFonts w:hint="eastAsia" w:ascii="宋体" w:hAnsi="宋体"/>
          <w:color w:val="000000"/>
          <w:kern w:val="2"/>
          <w:sz w:val="28"/>
          <w:szCs w:val="28"/>
          <w:highlight w:val="none"/>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招投标小组。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招投标小组对投标单位报价及企业情况综合评估，提出建议中标单位。并与建议中标单位议价。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11</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7</w:t>
      </w:r>
      <w:r>
        <w:rPr>
          <w:rFonts w:hint="eastAsia" w:ascii="宋体" w:hAnsi="宋体"/>
          <w:color w:val="000000"/>
          <w:kern w:val="2"/>
          <w:sz w:val="28"/>
          <w:szCs w:val="28"/>
          <w:highlight w:val="none"/>
        </w:rPr>
        <w:t>日开</w:t>
      </w:r>
      <w:r>
        <w:rPr>
          <w:rFonts w:hint="eastAsia" w:ascii="宋体" w:hAnsi="宋体"/>
          <w:color w:val="000000"/>
          <w:kern w:val="2"/>
          <w:sz w:val="28"/>
          <w:szCs w:val="28"/>
        </w:rPr>
        <w:t>始通知中标单位。</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3</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11</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2</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tabs>
          <w:tab w:val="left" w:pos="7379"/>
        </w:tabs>
        <w:adjustRightInd w:val="0"/>
        <w:snapToGrid w:val="0"/>
        <w:spacing w:line="340" w:lineRule="exact"/>
        <w:jc w:val="left"/>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161" w:right="1191" w:bottom="1134" w:left="1191" w:header="851" w:footer="992" w:gutter="0"/>
          <w:cols w:space="720" w:num="1"/>
          <w:docGrid w:type="lines" w:linePitch="312" w:charSpace="0"/>
        </w:sectPr>
      </w:pPr>
    </w:p>
    <w:p>
      <w:pPr>
        <w:keepNext w:val="0"/>
        <w:keepLines w:val="0"/>
        <w:pageBreakBefore w:val="0"/>
        <w:widowControl w:val="0"/>
        <w:tabs>
          <w:tab w:val="left" w:pos="7379"/>
        </w:tabs>
        <w:kinsoku/>
        <w:wordWrap/>
        <w:overflowPunct/>
        <w:topLinePunct w:val="0"/>
        <w:autoSpaceDE/>
        <w:autoSpaceDN/>
        <w:bidi w:val="0"/>
        <w:adjustRightInd w:val="0"/>
        <w:snapToGrid w:val="0"/>
        <w:spacing w:line="360" w:lineRule="exact"/>
        <w:ind w:left="0" w:leftChars="0" w:firstLine="0" w:firstLineChars="0"/>
        <w:jc w:val="center"/>
        <w:textAlignment w:val="auto"/>
        <w:outlineLvl w:val="9"/>
        <w:rPr>
          <w:rFonts w:ascii="宋体" w:hAnsi="宋体" w:cs="宋体"/>
          <w:b/>
          <w:color w:val="000000"/>
          <w:sz w:val="28"/>
          <w:szCs w:val="28"/>
          <w:shd w:val="clear" w:color="auto" w:fill="FFFFFF"/>
        </w:rPr>
      </w:pPr>
      <w:r>
        <w:rPr>
          <w:rFonts w:hint="eastAsia" w:ascii="宋体" w:hAnsi="宋体" w:cs="宋体"/>
          <w:b/>
          <w:color w:val="000000"/>
          <w:sz w:val="28"/>
          <w:szCs w:val="28"/>
          <w:shd w:val="clear" w:color="auto" w:fill="FFFFFF"/>
        </w:rPr>
        <w:t>报价书</w:t>
      </w: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：我司确认参与贵司下述原料的投标，已阅读贵司的招标公告，并熟知贵司的投标条件和要求，愿自觉遵守和积极配合贵司工作，报价如下</w:t>
      </w:r>
      <w:r>
        <w:rPr>
          <w:rFonts w:hint="eastAsia" w:ascii="宋体" w:hAnsi="宋体"/>
          <w:color w:val="000000"/>
          <w:sz w:val="24"/>
          <w:szCs w:val="24"/>
          <w:lang w:eastAsia="zh-CN"/>
        </w:rPr>
        <w:t>：</w:t>
      </w:r>
      <w:r>
        <w:rPr>
          <w:rFonts w:hint="eastAsia" w:ascii="宋体" w:hAnsi="宋体"/>
          <w:color w:val="000000"/>
          <w:sz w:val="24"/>
          <w:szCs w:val="24"/>
        </w:rPr>
        <w:t>（说明：以下①②③④为必填项，原料包装物标识与实物相符，若不相符，请备注</w:t>
      </w:r>
      <w:r>
        <w:rPr>
          <w:rFonts w:hint="eastAsia" w:ascii="宋体" w:hAnsi="宋体"/>
          <w:color w:val="000000"/>
          <w:szCs w:val="21"/>
        </w:rPr>
        <w:t xml:space="preserve">） </w:t>
      </w:r>
    </w:p>
    <w:tbl>
      <w:tblPr>
        <w:tblStyle w:val="9"/>
        <w:tblW w:w="15180" w:type="dxa"/>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3300"/>
        <w:gridCol w:w="455"/>
        <w:gridCol w:w="836"/>
        <w:gridCol w:w="1036"/>
        <w:gridCol w:w="1109"/>
        <w:gridCol w:w="1073"/>
        <w:gridCol w:w="982"/>
        <w:gridCol w:w="2491"/>
        <w:gridCol w:w="1254"/>
        <w:gridCol w:w="15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12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330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45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10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110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98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2491"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25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52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exact"/>
        </w:trPr>
        <w:tc>
          <w:tcPr>
            <w:tcW w:w="112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lang w:val="en-US" w:eastAsia="zh-CN"/>
              </w:rPr>
              <w:t>普通</w:t>
            </w:r>
            <w:r>
              <w:rPr>
                <w:rFonts w:hint="eastAsia" w:ascii="宋体" w:hAnsi="宋体" w:cs="宋体"/>
                <w:color w:val="auto"/>
                <w:kern w:val="0"/>
                <w:sz w:val="18"/>
                <w:szCs w:val="18"/>
              </w:rPr>
              <w:t>尿素</w:t>
            </w:r>
          </w:p>
        </w:tc>
        <w:tc>
          <w:tcPr>
            <w:tcW w:w="330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8"/>
                <w:szCs w:val="18"/>
              </w:rPr>
            </w:pPr>
            <w:r>
              <w:rPr>
                <w:rFonts w:hint="eastAsia" w:ascii="宋体" w:hAnsi="宋体" w:cs="宋体"/>
                <w:b w:val="0"/>
                <w:bCs w:val="0"/>
                <w:color w:val="auto"/>
                <w:kern w:val="0"/>
                <w:sz w:val="18"/>
                <w:szCs w:val="18"/>
              </w:rPr>
              <w:t xml:space="preserve">N≥46.0%，缩二脲≤1.0%，水分≤0.5%，小颗粒白色球状 </w:t>
            </w:r>
          </w:p>
        </w:tc>
        <w:tc>
          <w:tcPr>
            <w:tcW w:w="45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100</w:t>
            </w:r>
            <w:r>
              <w:rPr>
                <w:rFonts w:hint="eastAsia" w:ascii="宋体" w:hAnsi="宋体" w:cs="宋体"/>
                <w:color w:val="auto"/>
                <w:kern w:val="0"/>
                <w:sz w:val="21"/>
                <w:szCs w:val="21"/>
              </w:rPr>
              <w:t>0</w:t>
            </w:r>
          </w:p>
        </w:tc>
        <w:tc>
          <w:tcPr>
            <w:tcW w:w="10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11.8-11.15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13</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highlight w:val="none"/>
              </w:rPr>
              <w:t>吨包</w:t>
            </w:r>
            <w:r>
              <w:rPr>
                <w:rFonts w:hint="eastAsia" w:ascii="宋体" w:hAnsi="宋体" w:cs="宋体"/>
                <w:color w:val="auto"/>
                <w:kern w:val="0"/>
                <w:sz w:val="15"/>
                <w:szCs w:val="15"/>
                <w:highlight w:val="none"/>
                <w:lang w:eastAsia="zh-CN"/>
              </w:rPr>
              <w:t>，</w:t>
            </w:r>
            <w:r>
              <w:rPr>
                <w:rFonts w:hint="eastAsia" w:ascii="宋体" w:hAnsi="宋体" w:cs="宋体"/>
                <w:color w:val="auto"/>
                <w:kern w:val="0"/>
                <w:sz w:val="15"/>
                <w:szCs w:val="15"/>
                <w:highlight w:val="none"/>
                <w:lang w:val="en-US" w:eastAsia="zh-CN"/>
              </w:rPr>
              <w:t>注明厂家</w:t>
            </w:r>
          </w:p>
        </w:tc>
        <w:tc>
          <w:tcPr>
            <w:tcW w:w="1523"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r>
              <w:rPr>
                <w:rFonts w:hint="eastAsia" w:ascii="宋体" w:hAnsi="宋体" w:cs="宋体"/>
                <w:color w:val="auto"/>
                <w:sz w:val="18"/>
                <w:szCs w:val="18"/>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18"/>
                <w:szCs w:val="18"/>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b/>
                <w:bCs/>
                <w:color w:val="0000FF"/>
                <w:kern w:val="0"/>
                <w:sz w:val="22"/>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exact"/>
        </w:trPr>
        <w:tc>
          <w:tcPr>
            <w:tcW w:w="1121" w:type="dxa"/>
            <w:textDirection w:val="lrTb"/>
            <w:vAlign w:val="center"/>
          </w:tcPr>
          <w:p>
            <w:pPr>
              <w:widowControl/>
              <w:jc w:val="center"/>
              <w:rPr>
                <w:rFonts w:hint="eastAsia" w:ascii="宋体" w:hAnsi="宋体" w:cs="宋体"/>
                <w:color w:val="auto"/>
                <w:kern w:val="0"/>
                <w:sz w:val="18"/>
                <w:szCs w:val="18"/>
              </w:rPr>
            </w:pPr>
            <w:bookmarkStart w:id="0" w:name="_GoBack" w:colFirst="0" w:colLast="0"/>
            <w:r>
              <w:rPr>
                <w:rFonts w:hint="eastAsia" w:ascii="宋体" w:hAnsi="宋体" w:cs="宋体"/>
                <w:color w:val="auto"/>
                <w:kern w:val="0"/>
                <w:szCs w:val="21"/>
                <w:highlight w:val="none"/>
                <w:lang w:val="en-US" w:eastAsia="zh-CN"/>
              </w:rPr>
              <w:t>大颗粒</w:t>
            </w:r>
            <w:r>
              <w:rPr>
                <w:rFonts w:hint="eastAsia" w:ascii="宋体" w:hAnsi="宋体" w:cs="宋体"/>
                <w:color w:val="auto"/>
                <w:kern w:val="0"/>
                <w:szCs w:val="21"/>
                <w:highlight w:val="none"/>
              </w:rPr>
              <w:t>尿素</w:t>
            </w:r>
          </w:p>
        </w:tc>
        <w:tc>
          <w:tcPr>
            <w:tcW w:w="3300" w:type="dxa"/>
            <w:textDirection w:val="lrTb"/>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宋体" w:hAnsi="宋体" w:cs="宋体"/>
                <w:b w:val="0"/>
                <w:bCs w:val="0"/>
                <w:color w:val="auto"/>
                <w:kern w:val="0"/>
                <w:sz w:val="18"/>
                <w:szCs w:val="18"/>
              </w:rPr>
            </w:pPr>
            <w:r>
              <w:rPr>
                <w:rFonts w:hint="eastAsia" w:ascii="宋体" w:hAnsi="宋体" w:cs="宋体"/>
                <w:color w:val="auto"/>
                <w:kern w:val="0"/>
                <w:sz w:val="18"/>
                <w:szCs w:val="18"/>
                <w:highlight w:val="none"/>
              </w:rPr>
              <w:t>N≥46.0%，缩二脲≤1.0%，水分≤0.5%，白色球状，粒度</w:t>
            </w:r>
            <w:r>
              <w:rPr>
                <w:rFonts w:ascii="宋体" w:hAnsi="宋体" w:cs="宋体"/>
                <w:color w:val="auto"/>
                <w:kern w:val="0"/>
                <w:sz w:val="18"/>
                <w:szCs w:val="18"/>
                <w:highlight w:val="none"/>
              </w:rPr>
              <w:t xml:space="preserve"> </w:t>
            </w:r>
            <w:r>
              <w:rPr>
                <w:rFonts w:hint="eastAsia"/>
                <w:sz w:val="18"/>
                <w:szCs w:val="18"/>
                <w:vertAlign w:val="baseline"/>
                <w:lang w:val="en-US" w:eastAsia="zh-CN"/>
              </w:rPr>
              <w:t>2.00-4.00mm</w:t>
            </w:r>
          </w:p>
        </w:tc>
        <w:tc>
          <w:tcPr>
            <w:tcW w:w="455" w:type="dxa"/>
            <w:textDirection w:val="lrTb"/>
            <w:vAlign w:val="center"/>
          </w:tcPr>
          <w:p>
            <w:pPr>
              <w:widowControl/>
              <w:jc w:val="left"/>
              <w:rPr>
                <w:rFonts w:ascii="宋体" w:hAnsi="宋体" w:cs="宋体"/>
                <w:color w:val="auto"/>
                <w:kern w:val="0"/>
                <w:sz w:val="15"/>
                <w:szCs w:val="15"/>
              </w:rPr>
            </w:pP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800</w:t>
            </w:r>
          </w:p>
        </w:tc>
        <w:tc>
          <w:tcPr>
            <w:tcW w:w="1036"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吨包</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8" w:hRule="exact"/>
        </w:trPr>
        <w:tc>
          <w:tcPr>
            <w:tcW w:w="1121" w:type="dxa"/>
            <w:textDirection w:val="lrTb"/>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highlight w:val="none"/>
                <w:lang w:val="en-US" w:eastAsia="zh-CN"/>
              </w:rPr>
              <w:t>树脂包衣尿素</w:t>
            </w:r>
          </w:p>
        </w:tc>
        <w:tc>
          <w:tcPr>
            <w:tcW w:w="3300" w:type="dxa"/>
            <w:textDirection w:val="lrTb"/>
            <w:vAlign w:val="center"/>
          </w:tcPr>
          <w:p>
            <w:pPr>
              <w:widowControl/>
              <w:jc w:val="left"/>
              <w:rPr>
                <w:rFonts w:hint="eastAsia" w:ascii="宋体" w:hAnsi="宋体" w:cs="宋体"/>
                <w:b w:val="0"/>
                <w:bCs w:val="0"/>
                <w:color w:val="auto"/>
                <w:kern w:val="0"/>
                <w:sz w:val="18"/>
                <w:szCs w:val="18"/>
              </w:rPr>
            </w:pPr>
            <w:r>
              <w:rPr>
                <w:rFonts w:hint="eastAsia" w:ascii="宋体" w:hAnsi="宋体"/>
                <w:sz w:val="18"/>
                <w:szCs w:val="18"/>
                <w:lang w:val="en-US" w:eastAsia="zh-CN"/>
              </w:rPr>
              <w:t>水分≤</w:t>
            </w:r>
            <w:r>
              <w:rPr>
                <w:rFonts w:hint="eastAsia" w:ascii="宋体" w:hAnsi="宋体"/>
                <w:sz w:val="18"/>
                <w:szCs w:val="18"/>
              </w:rPr>
              <w:t>2%,初期养分释放率≤15%，28天释放率</w:t>
            </w:r>
            <w:r>
              <w:rPr>
                <w:rFonts w:hint="eastAsia" w:ascii="宋体" w:hAnsi="宋体" w:cs="宋体"/>
                <w:color w:val="000000"/>
                <w:kern w:val="0"/>
                <w:sz w:val="18"/>
                <w:szCs w:val="18"/>
              </w:rPr>
              <w:t>≥75%，粒度（1.00mm-4.75或3.35-5.56mm）</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≥90</w:t>
            </w:r>
            <w:r>
              <w:rPr>
                <w:rFonts w:hint="eastAsia" w:ascii="宋体" w:hAnsi="宋体" w:cs="宋体"/>
                <w:color w:val="000000"/>
                <w:kern w:val="0"/>
                <w:sz w:val="18"/>
                <w:szCs w:val="18"/>
                <w:lang w:val="en-US" w:eastAsia="zh-CN"/>
              </w:rPr>
              <w:t>天</w:t>
            </w:r>
            <w:r>
              <w:rPr>
                <w:rFonts w:hint="eastAsia" w:ascii="宋体" w:hAnsi="宋体"/>
                <w:sz w:val="18"/>
                <w:szCs w:val="18"/>
              </w:rPr>
              <w:t xml:space="preserve">   </w:t>
            </w:r>
          </w:p>
        </w:tc>
        <w:tc>
          <w:tcPr>
            <w:tcW w:w="455" w:type="dxa"/>
            <w:textDirection w:val="lrTb"/>
            <w:vAlign w:val="center"/>
          </w:tcPr>
          <w:p>
            <w:pPr>
              <w:widowControl/>
              <w:jc w:val="left"/>
              <w:rPr>
                <w:rFonts w:ascii="宋体" w:hAnsi="宋体" w:cs="宋体"/>
                <w:color w:val="auto"/>
                <w:kern w:val="0"/>
                <w:sz w:val="15"/>
                <w:szCs w:val="15"/>
              </w:rPr>
            </w:pPr>
            <w:r>
              <w:rPr>
                <w:rFonts w:hint="eastAsia" w:ascii="宋体" w:hAnsi="宋体"/>
                <w:szCs w:val="21"/>
              </w:rPr>
              <w:t xml:space="preserve">   </w:t>
            </w: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200</w:t>
            </w:r>
          </w:p>
        </w:tc>
        <w:tc>
          <w:tcPr>
            <w:tcW w:w="1036"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54"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吨袋或50kg</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6" w:hRule="exact"/>
        </w:trPr>
        <w:tc>
          <w:tcPr>
            <w:tcW w:w="112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硫酸铵</w:t>
            </w:r>
          </w:p>
        </w:tc>
        <w:tc>
          <w:tcPr>
            <w:tcW w:w="330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8"/>
                <w:szCs w:val="18"/>
              </w:rPr>
            </w:pPr>
            <w:r>
              <w:rPr>
                <w:rFonts w:hint="eastAsia" w:ascii="宋体" w:hAnsi="宋体" w:cs="宋体"/>
                <w:b w:val="0"/>
                <w:bCs w:val="0"/>
                <w:color w:val="auto"/>
                <w:kern w:val="0"/>
                <w:sz w:val="18"/>
                <w:szCs w:val="18"/>
              </w:rPr>
              <w:t>N≥20.5%,水分≤1.0%，     白色粉状/晶体</w:t>
            </w:r>
            <w:r>
              <w:rPr>
                <w:rFonts w:hint="eastAsia" w:ascii="宋体" w:hAnsi="宋体" w:cs="宋体"/>
                <w:b w:val="0"/>
                <w:bCs w:val="0"/>
                <w:color w:val="auto"/>
                <w:kern w:val="0"/>
                <w:sz w:val="18"/>
                <w:szCs w:val="18"/>
                <w:lang w:eastAsia="zh-CN"/>
              </w:rPr>
              <w:t>，</w:t>
            </w:r>
            <w:r>
              <w:rPr>
                <w:rFonts w:hint="eastAsia" w:ascii="宋体" w:hAnsi="宋体" w:cs="宋体"/>
                <w:b w:val="0"/>
                <w:bCs w:val="0"/>
                <w:color w:val="auto"/>
                <w:kern w:val="0"/>
                <w:sz w:val="18"/>
                <w:szCs w:val="18"/>
                <w:lang w:val="en-US" w:eastAsia="zh-CN"/>
              </w:rPr>
              <w:t>己内酰胺副产</w:t>
            </w:r>
          </w:p>
        </w:tc>
        <w:tc>
          <w:tcPr>
            <w:tcW w:w="455"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60</w:t>
            </w:r>
            <w:r>
              <w:rPr>
                <w:rFonts w:hint="eastAsia" w:ascii="宋体" w:hAnsi="宋体" w:cs="宋体"/>
                <w:color w:val="auto"/>
                <w:kern w:val="0"/>
                <w:sz w:val="21"/>
                <w:szCs w:val="21"/>
              </w:rPr>
              <w:t>0</w:t>
            </w:r>
          </w:p>
        </w:tc>
        <w:tc>
          <w:tcPr>
            <w:tcW w:w="1036"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54"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r>
              <w:rPr>
                <w:rFonts w:hint="eastAsia" w:ascii="宋体" w:hAnsi="宋体" w:cs="宋体"/>
                <w:color w:val="auto"/>
                <w:kern w:val="0"/>
                <w:sz w:val="15"/>
                <w:szCs w:val="15"/>
              </w:rPr>
              <w:t>已内酰胺级</w:t>
            </w:r>
            <w:r>
              <w:rPr>
                <w:rFonts w:hint="eastAsia" w:ascii="宋体" w:hAnsi="宋体" w:cs="宋体"/>
                <w:color w:val="auto"/>
                <w:kern w:val="0"/>
                <w:sz w:val="15"/>
                <w:szCs w:val="15"/>
                <w:lang w:eastAsia="zh-CN"/>
              </w:rPr>
              <w:t>；</w:t>
            </w:r>
            <w:r>
              <w:rPr>
                <w:rFonts w:hint="eastAsia" w:ascii="宋体" w:hAnsi="宋体" w:cs="宋体"/>
                <w:color w:val="auto"/>
                <w:kern w:val="0"/>
                <w:sz w:val="15"/>
                <w:szCs w:val="15"/>
                <w:lang w:val="en-US" w:eastAsia="zh-CN"/>
              </w:rPr>
              <w:t>吨包</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exact"/>
        </w:trPr>
        <w:tc>
          <w:tcPr>
            <w:tcW w:w="112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磷酸一铵</w:t>
            </w:r>
          </w:p>
        </w:tc>
        <w:tc>
          <w:tcPr>
            <w:tcW w:w="3300"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18"/>
                <w:szCs w:val="18"/>
              </w:rPr>
            </w:pPr>
            <w:r>
              <w:rPr>
                <w:rFonts w:hint="eastAsia" w:ascii="宋体" w:hAnsi="宋体" w:cs="宋体"/>
                <w:b w:val="0"/>
                <w:bCs w:val="0"/>
                <w:color w:val="auto"/>
                <w:kern w:val="0"/>
                <w:sz w:val="18"/>
                <w:szCs w:val="18"/>
              </w:rPr>
              <w:t>总养分≥</w:t>
            </w:r>
            <w:r>
              <w:rPr>
                <w:rFonts w:hint="eastAsia" w:ascii="宋体" w:hAnsi="宋体" w:cs="宋体"/>
                <w:b w:val="0"/>
                <w:bCs w:val="0"/>
                <w:color w:val="auto"/>
                <w:kern w:val="0"/>
                <w:sz w:val="18"/>
                <w:szCs w:val="18"/>
                <w:lang w:val="en-US" w:eastAsia="zh-CN"/>
              </w:rPr>
              <w:t>55%、58%、60%</w:t>
            </w:r>
            <w:r>
              <w:rPr>
                <w:rFonts w:hint="eastAsia" w:ascii="宋体" w:hAnsi="宋体" w:cs="宋体"/>
                <w:b w:val="0"/>
                <w:bCs w:val="0"/>
                <w:color w:val="auto"/>
                <w:kern w:val="0"/>
                <w:sz w:val="18"/>
                <w:szCs w:val="18"/>
                <w:lang w:eastAsia="zh-CN"/>
              </w:rPr>
              <w:t>，</w:t>
            </w:r>
            <w:r>
              <w:rPr>
                <w:rFonts w:hint="eastAsia" w:ascii="宋体" w:hAnsi="宋体" w:cs="宋体"/>
                <w:b w:val="0"/>
                <w:bCs w:val="0"/>
                <w:color w:val="auto"/>
                <w:kern w:val="0"/>
                <w:sz w:val="18"/>
                <w:szCs w:val="18"/>
              </w:rPr>
              <w:t>水分≤</w:t>
            </w:r>
            <w:r>
              <w:rPr>
                <w:rFonts w:hint="eastAsia" w:ascii="宋体" w:hAnsi="宋体" w:cs="宋体"/>
                <w:b w:val="0"/>
                <w:bCs w:val="0"/>
                <w:color w:val="auto"/>
                <w:kern w:val="0"/>
                <w:sz w:val="18"/>
                <w:szCs w:val="18"/>
                <w:lang w:val="en-US" w:eastAsia="zh-CN"/>
              </w:rPr>
              <w:t>3</w:t>
            </w:r>
            <w:r>
              <w:rPr>
                <w:rFonts w:hint="eastAsia" w:ascii="宋体" w:hAnsi="宋体" w:cs="宋体"/>
                <w:b w:val="0"/>
                <w:bCs w:val="0"/>
                <w:color w:val="auto"/>
                <w:kern w:val="0"/>
                <w:sz w:val="18"/>
                <w:szCs w:val="18"/>
              </w:rPr>
              <w:t>.0%</w:t>
            </w:r>
          </w:p>
        </w:tc>
        <w:tc>
          <w:tcPr>
            <w:tcW w:w="455" w:type="dxa"/>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83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6</w:t>
            </w:r>
            <w:r>
              <w:rPr>
                <w:rFonts w:hint="eastAsia" w:ascii="宋体" w:hAnsi="宋体" w:cs="宋体"/>
                <w:color w:val="auto"/>
                <w:kern w:val="0"/>
                <w:sz w:val="21"/>
                <w:szCs w:val="21"/>
              </w:rPr>
              <w:t>00</w:t>
            </w:r>
          </w:p>
        </w:tc>
        <w:tc>
          <w:tcPr>
            <w:tcW w:w="1036"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109" w:type="dxa"/>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5"/>
                <w:szCs w:val="15"/>
              </w:rPr>
            </w:pPr>
            <w:r>
              <w:rPr>
                <w:rFonts w:hint="eastAsia" w:ascii="宋体" w:hAnsi="宋体" w:cs="宋体"/>
                <w:color w:val="auto"/>
                <w:kern w:val="0"/>
                <w:sz w:val="15"/>
                <w:szCs w:val="15"/>
                <w:highlight w:val="none"/>
              </w:rPr>
              <w:t>吨包</w:t>
            </w:r>
            <w:r>
              <w:rPr>
                <w:rFonts w:hint="eastAsia" w:ascii="宋体" w:hAnsi="宋体" w:cs="宋体"/>
                <w:color w:val="auto"/>
                <w:kern w:val="0"/>
                <w:sz w:val="15"/>
                <w:szCs w:val="15"/>
                <w:highlight w:val="none"/>
                <w:lang w:val="en-US" w:eastAsia="zh-CN"/>
              </w:rPr>
              <w:t xml:space="preserve"> ，</w:t>
            </w:r>
            <w:r>
              <w:rPr>
                <w:rFonts w:hint="eastAsia" w:ascii="宋体" w:hAnsi="宋体" w:cs="宋体"/>
                <w:color w:val="auto"/>
                <w:kern w:val="0"/>
                <w:sz w:val="15"/>
                <w:szCs w:val="15"/>
              </w:rPr>
              <w:t>注明厂家</w:t>
            </w:r>
            <w:r>
              <w:rPr>
                <w:rFonts w:hint="eastAsia" w:ascii="宋体" w:hAnsi="宋体" w:cs="宋体"/>
                <w:color w:val="auto"/>
                <w:kern w:val="0"/>
                <w:sz w:val="15"/>
                <w:szCs w:val="15"/>
                <w:lang w:val="en-US" w:eastAsia="zh-CN"/>
              </w:rPr>
              <w:t xml:space="preserve"> </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exact"/>
        </w:trPr>
        <w:tc>
          <w:tcPr>
            <w:tcW w:w="112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rPr>
            </w:pPr>
            <w:r>
              <w:rPr>
                <w:rFonts w:hint="eastAsia" w:ascii="宋体" w:hAnsi="宋体" w:cs="宋体"/>
                <w:color w:val="auto"/>
                <w:kern w:val="0"/>
                <w:sz w:val="18"/>
                <w:szCs w:val="18"/>
                <w:highlight w:val="none"/>
              </w:rPr>
              <w:t>磷酸二铵</w:t>
            </w:r>
          </w:p>
        </w:tc>
        <w:tc>
          <w:tcPr>
            <w:tcW w:w="330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b w:val="0"/>
                <w:bCs w:val="0"/>
                <w:color w:val="auto"/>
                <w:kern w:val="0"/>
                <w:sz w:val="18"/>
                <w:szCs w:val="18"/>
              </w:rPr>
            </w:pPr>
            <w:r>
              <w:rPr>
                <w:rFonts w:hint="eastAsia" w:ascii="宋体" w:hAnsi="宋体" w:cs="宋体"/>
                <w:color w:val="auto"/>
                <w:kern w:val="0"/>
                <w:sz w:val="18"/>
                <w:szCs w:val="18"/>
                <w:highlight w:val="none"/>
              </w:rPr>
              <w:t>总养分≥</w:t>
            </w:r>
            <w:r>
              <w:rPr>
                <w:rFonts w:hint="eastAsia" w:ascii="宋体" w:hAnsi="宋体" w:cs="宋体"/>
                <w:color w:val="auto"/>
                <w:kern w:val="0"/>
                <w:sz w:val="18"/>
                <w:szCs w:val="18"/>
                <w:highlight w:val="none"/>
                <w:lang w:val="en-US" w:eastAsia="zh-CN"/>
              </w:rPr>
              <w:t>57</w:t>
            </w:r>
            <w:r>
              <w:rPr>
                <w:rFonts w:hint="eastAsia" w:ascii="宋体" w:hAnsi="宋体" w:cs="宋体"/>
                <w:color w:val="auto"/>
                <w:kern w:val="0"/>
                <w:sz w:val="18"/>
                <w:szCs w:val="18"/>
                <w:highlight w:val="none"/>
              </w:rPr>
              <w:t>%</w:t>
            </w:r>
            <w:r>
              <w:rPr>
                <w:rFonts w:hint="eastAsia" w:ascii="宋体" w:hAnsi="宋体" w:cs="宋体"/>
                <w:color w:val="auto"/>
                <w:kern w:val="0"/>
                <w:sz w:val="18"/>
                <w:szCs w:val="18"/>
                <w:highlight w:val="none"/>
                <w:lang w:val="en-US" w:eastAsia="zh-CN"/>
              </w:rPr>
              <w:t>/64%</w:t>
            </w:r>
            <w:r>
              <w:rPr>
                <w:rFonts w:hint="eastAsia" w:ascii="宋体" w:hAnsi="宋体" w:cs="宋体"/>
                <w:color w:val="auto"/>
                <w:kern w:val="0"/>
                <w:sz w:val="18"/>
                <w:szCs w:val="18"/>
                <w:highlight w:val="none"/>
              </w:rPr>
              <w:t>；原色（本色）</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lang w:val="en-US" w:eastAsia="zh-CN"/>
              </w:rPr>
              <w:t>黄色</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rPr>
              <w:t>水分≤</w:t>
            </w:r>
            <w:r>
              <w:rPr>
                <w:rFonts w:hint="eastAsia" w:ascii="宋体" w:hAnsi="宋体" w:cs="宋体"/>
                <w:color w:val="auto"/>
                <w:kern w:val="0"/>
                <w:sz w:val="18"/>
                <w:szCs w:val="18"/>
                <w:highlight w:val="none"/>
                <w:lang w:val="en-US" w:eastAsia="zh-CN"/>
              </w:rPr>
              <w:t>2.5</w:t>
            </w:r>
            <w:r>
              <w:rPr>
                <w:rFonts w:hint="eastAsia" w:ascii="宋体" w:hAnsi="宋体" w:cs="宋体"/>
                <w:color w:val="auto"/>
                <w:kern w:val="0"/>
                <w:sz w:val="18"/>
                <w:szCs w:val="18"/>
                <w:highlight w:val="none"/>
              </w:rPr>
              <w:t>%</w:t>
            </w:r>
            <w:r>
              <w:rPr>
                <w:rFonts w:hint="eastAsia" w:ascii="宋体" w:hAnsi="宋体" w:cs="宋体"/>
                <w:color w:val="auto"/>
                <w:kern w:val="0"/>
                <w:sz w:val="18"/>
                <w:szCs w:val="18"/>
                <w:highlight w:val="none"/>
                <w:lang w:eastAsia="zh-CN"/>
              </w:rPr>
              <w:t>）</w:t>
            </w:r>
          </w:p>
        </w:tc>
        <w:tc>
          <w:tcPr>
            <w:tcW w:w="45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83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600</w:t>
            </w:r>
          </w:p>
        </w:tc>
        <w:tc>
          <w:tcPr>
            <w:tcW w:w="1036"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4</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highlight w:val="none"/>
              </w:rPr>
              <w:t>吨包</w:t>
            </w:r>
            <w:r>
              <w:rPr>
                <w:rFonts w:hint="eastAsia" w:ascii="宋体" w:hAnsi="宋体" w:cs="宋体"/>
                <w:color w:val="auto"/>
                <w:kern w:val="0"/>
                <w:sz w:val="15"/>
                <w:szCs w:val="15"/>
                <w:highlight w:val="none"/>
                <w:lang w:eastAsia="zh-CN"/>
              </w:rPr>
              <w:t>，</w:t>
            </w:r>
            <w:r>
              <w:rPr>
                <w:rFonts w:hint="eastAsia" w:ascii="宋体" w:hAnsi="宋体" w:cs="宋体"/>
                <w:color w:val="auto"/>
                <w:kern w:val="0"/>
                <w:sz w:val="15"/>
                <w:szCs w:val="15"/>
              </w:rPr>
              <w:t>要注明厂家</w:t>
            </w:r>
            <w:r>
              <w:rPr>
                <w:rFonts w:hint="eastAsia" w:ascii="宋体" w:hAnsi="宋体" w:cs="宋体"/>
                <w:color w:val="auto"/>
                <w:kern w:val="0"/>
                <w:sz w:val="15"/>
                <w:szCs w:val="15"/>
                <w:lang w:val="en-US" w:eastAsia="zh-CN"/>
              </w:rPr>
              <w:t xml:space="preserve"> </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trPr>
        <w:tc>
          <w:tcPr>
            <w:tcW w:w="112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颗粒一铵</w:t>
            </w:r>
          </w:p>
        </w:tc>
        <w:tc>
          <w:tcPr>
            <w:tcW w:w="3300" w:type="dxa"/>
            <w:textDirection w:val="lrTb"/>
            <w:vAlign w:val="center"/>
          </w:tcPr>
          <w:p>
            <w:pPr>
              <w:widowControl/>
              <w:jc w:val="left"/>
              <w:rPr>
                <w:rFonts w:hint="eastAsia" w:ascii="宋体" w:hAnsi="宋体" w:cs="宋体"/>
                <w:color w:val="auto"/>
                <w:kern w:val="0"/>
                <w:sz w:val="18"/>
                <w:szCs w:val="18"/>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w:t>
            </w:r>
            <w:r>
              <w:rPr>
                <w:rFonts w:hint="eastAsia" w:ascii="宋体" w:hAnsi="宋体" w:cs="宋体"/>
                <w:color w:val="auto"/>
                <w:kern w:val="0"/>
                <w:sz w:val="21"/>
                <w:szCs w:val="21"/>
                <w:highlight w:val="none"/>
              </w:rPr>
              <w:t>%；</w:t>
            </w:r>
            <w:r>
              <w:rPr>
                <w:rFonts w:hint="eastAsia" w:ascii="宋体" w:hAnsi="宋体" w:eastAsia="宋体" w:cs="宋体"/>
                <w:color w:val="auto"/>
                <w:sz w:val="21"/>
                <w:szCs w:val="21"/>
                <w:vertAlign w:val="baseline"/>
                <w:lang w:val="en-US" w:eastAsia="zh-CN"/>
              </w:rPr>
              <w:t>粒度(2～4mm)≥</w:t>
            </w:r>
            <w:r>
              <w:rPr>
                <w:rFonts w:hint="eastAsia" w:ascii="宋体" w:hAnsi="宋体" w:cs="宋体"/>
                <w:color w:val="auto"/>
                <w:sz w:val="21"/>
                <w:szCs w:val="21"/>
                <w:vertAlign w:val="baseline"/>
                <w:lang w:val="en-US" w:eastAsia="zh-CN"/>
              </w:rPr>
              <w:t>9</w:t>
            </w:r>
            <w:r>
              <w:rPr>
                <w:rFonts w:hint="eastAsia" w:ascii="宋体" w:hAnsi="宋体" w:eastAsia="宋体" w:cs="宋体"/>
                <w:color w:val="auto"/>
                <w:sz w:val="21"/>
                <w:szCs w:val="21"/>
                <w:vertAlign w:val="baseline"/>
                <w:lang w:val="en-US" w:eastAsia="zh-CN"/>
              </w:rPr>
              <w:t>0%，</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w:t>
            </w:r>
          </w:p>
        </w:tc>
        <w:tc>
          <w:tcPr>
            <w:tcW w:w="45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83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130</w:t>
            </w:r>
          </w:p>
        </w:tc>
        <w:tc>
          <w:tcPr>
            <w:tcW w:w="1036"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-11.25</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highlight w:val="none"/>
              </w:rPr>
              <w:t>吨袋或50kg</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exact"/>
        </w:trPr>
        <w:tc>
          <w:tcPr>
            <w:tcW w:w="1121" w:type="dxa"/>
            <w:textDirection w:val="lrTb"/>
            <w:vAlign w:val="center"/>
          </w:tcPr>
          <w:p>
            <w:pPr>
              <w:widowControl/>
              <w:jc w:val="center"/>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粉状硫酸钾</w:t>
            </w:r>
          </w:p>
        </w:tc>
        <w:tc>
          <w:tcPr>
            <w:tcW w:w="3300" w:type="dxa"/>
            <w:textDirection w:val="lrTb"/>
            <w:vAlign w:val="center"/>
          </w:tcPr>
          <w:p>
            <w:pPr>
              <w:spacing w:beforeLines="0" w:afterLines="0"/>
              <w:jc w:val="left"/>
              <w:rPr>
                <w:rFonts w:hint="eastAsia" w:ascii="宋体" w:hAnsi="宋体" w:eastAsia="宋体" w:cs="宋体"/>
                <w:i w:val="0"/>
                <w:iCs w:val="0"/>
                <w:color w:val="auto"/>
                <w:sz w:val="21"/>
                <w:szCs w:val="21"/>
                <w:vertAlign w:val="baseline"/>
                <w:lang w:val="en-US" w:eastAsia="zh-CN"/>
              </w:rPr>
            </w:pPr>
            <w:r>
              <w:rPr>
                <w:rFonts w:hint="eastAsia" w:ascii="宋体" w:hAnsi="宋体" w:eastAsia="宋体" w:cs="宋体"/>
                <w:b w:val="0"/>
                <w:i w:val="0"/>
                <w:iCs w:val="0"/>
                <w:caps w:val="0"/>
                <w:color w:val="000000"/>
                <w:spacing w:val="0"/>
                <w:sz w:val="18"/>
                <w:szCs w:val="18"/>
                <w:shd w:val="clear" w:color="auto" w:fill="FFFFFF"/>
              </w:rPr>
              <w:t>K</w:t>
            </w:r>
            <w:r>
              <w:rPr>
                <w:rFonts w:hint="eastAsia" w:ascii="宋体" w:hAnsi="宋体" w:eastAsia="宋体" w:cs="宋体"/>
                <w:b w:val="0"/>
                <w:i w:val="0"/>
                <w:iCs w:val="0"/>
                <w:caps w:val="0"/>
                <w:color w:val="000000"/>
                <w:spacing w:val="0"/>
                <w:sz w:val="18"/>
                <w:szCs w:val="18"/>
                <w:shd w:val="clear" w:color="auto" w:fill="FFFFFF"/>
                <w:vertAlign w:val="subscript"/>
                <w:lang w:val="en-US" w:eastAsia="zh-CN"/>
              </w:rPr>
              <w:t>2</w:t>
            </w:r>
            <w:r>
              <w:rPr>
                <w:rFonts w:hint="eastAsia" w:ascii="宋体" w:hAnsi="宋体" w:eastAsia="宋体" w:cs="宋体"/>
                <w:b w:val="0"/>
                <w:i w:val="0"/>
                <w:iCs w:val="0"/>
                <w:caps w:val="0"/>
                <w:color w:val="000000"/>
                <w:spacing w:val="0"/>
                <w:sz w:val="18"/>
                <w:szCs w:val="18"/>
                <w:shd w:val="clear" w:color="auto" w:fill="FFFFFF"/>
                <w:vertAlign w:val="baseline"/>
                <w:lang w:val="en-US" w:eastAsia="zh-CN"/>
              </w:rPr>
              <w:t>O</w:t>
            </w:r>
            <w:r>
              <w:rPr>
                <w:rFonts w:hint="eastAsia" w:ascii="宋体" w:hAnsi="宋体" w:cs="宋体"/>
                <w:i w:val="0"/>
                <w:iCs w:val="0"/>
                <w:color w:val="000000"/>
                <w:kern w:val="0"/>
                <w:sz w:val="18"/>
                <w:szCs w:val="18"/>
              </w:rPr>
              <w:t>≥</w:t>
            </w:r>
            <w:r>
              <w:rPr>
                <w:rFonts w:hint="eastAsia" w:ascii="宋体" w:hAnsi="宋体" w:cs="宋体"/>
                <w:i w:val="0"/>
                <w:iCs w:val="0"/>
                <w:color w:val="000000"/>
                <w:kern w:val="0"/>
                <w:sz w:val="18"/>
                <w:szCs w:val="18"/>
                <w:lang w:val="en-US" w:eastAsia="zh-CN"/>
              </w:rPr>
              <w:t>52</w:t>
            </w:r>
            <w:r>
              <w:rPr>
                <w:rFonts w:hint="eastAsia" w:ascii="宋体" w:hAnsi="宋体" w:cs="宋体"/>
                <w:i w:val="0"/>
                <w:iCs w:val="0"/>
                <w:color w:val="000000"/>
                <w:kern w:val="0"/>
                <w:sz w:val="18"/>
                <w:szCs w:val="18"/>
              </w:rPr>
              <w:t>%</w:t>
            </w:r>
            <w:r>
              <w:rPr>
                <w:rFonts w:hint="eastAsia" w:ascii="宋体" w:hAnsi="宋体" w:cs="宋体"/>
                <w:i w:val="0"/>
                <w:iCs w:val="0"/>
                <w:color w:val="000000"/>
                <w:kern w:val="0"/>
                <w:sz w:val="18"/>
                <w:szCs w:val="18"/>
                <w:lang w:eastAsia="zh-CN"/>
              </w:rPr>
              <w:t>，</w:t>
            </w:r>
            <w:r>
              <w:rPr>
                <w:rFonts w:hint="eastAsia" w:ascii="宋体" w:hAnsi="宋体" w:eastAsia="宋体" w:cs="宋体"/>
                <w:b/>
                <w:bCs/>
                <w:i w:val="0"/>
                <w:iCs w:val="0"/>
                <w:caps w:val="0"/>
                <w:color w:val="000000"/>
                <w:spacing w:val="0"/>
                <w:sz w:val="24"/>
                <w:szCs w:val="24"/>
                <w:highlight w:val="yellow"/>
                <w:shd w:val="clear" w:color="auto" w:fill="FFFFFF"/>
              </w:rPr>
              <w:t>CL</w:t>
            </w:r>
            <w:r>
              <w:rPr>
                <w:rFonts w:hint="eastAsia" w:ascii="宋体" w:hAnsi="宋体" w:cs="宋体"/>
                <w:b/>
                <w:bCs/>
                <w:i w:val="0"/>
                <w:iCs w:val="0"/>
                <w:color w:val="000000"/>
                <w:kern w:val="0"/>
                <w:sz w:val="24"/>
                <w:szCs w:val="24"/>
                <w:highlight w:val="yellow"/>
              </w:rPr>
              <w:t>≤</w:t>
            </w:r>
            <w:r>
              <w:rPr>
                <w:rFonts w:hint="eastAsia" w:ascii="宋体" w:hAnsi="宋体" w:cs="宋体"/>
                <w:b/>
                <w:bCs/>
                <w:i w:val="0"/>
                <w:iCs w:val="0"/>
                <w:color w:val="000000"/>
                <w:kern w:val="0"/>
                <w:sz w:val="24"/>
                <w:szCs w:val="24"/>
                <w:highlight w:val="yellow"/>
                <w:lang w:val="en-US" w:eastAsia="zh-CN"/>
              </w:rPr>
              <w:t>1.5%</w:t>
            </w:r>
            <w:r>
              <w:rPr>
                <w:rFonts w:hint="eastAsia" w:ascii="宋体" w:hAnsi="宋体" w:eastAsia="宋体" w:cs="宋体"/>
                <w:b/>
                <w:bCs/>
                <w:i w:val="0"/>
                <w:iCs w:val="0"/>
                <w:sz w:val="24"/>
                <w:szCs w:val="24"/>
                <w:highlight w:val="yellow"/>
                <w:vertAlign w:val="baseline"/>
                <w:lang w:val="en-US" w:eastAsia="zh-CN"/>
              </w:rPr>
              <w:t>，</w:t>
            </w:r>
            <w:r>
              <w:rPr>
                <w:rFonts w:hint="eastAsia" w:ascii="宋体" w:hAnsi="宋体" w:eastAsia="宋体" w:cs="宋体"/>
                <w:i w:val="0"/>
                <w:iCs w:val="0"/>
                <w:sz w:val="18"/>
                <w:szCs w:val="18"/>
                <w:vertAlign w:val="baseline"/>
                <w:lang w:val="en-US" w:eastAsia="zh-CN"/>
              </w:rPr>
              <w:t>游离酸</w:t>
            </w:r>
            <w:r>
              <w:rPr>
                <w:rFonts w:hint="eastAsia" w:ascii="宋体" w:hAnsi="宋体" w:cs="宋体"/>
                <w:i w:val="0"/>
                <w:iCs w:val="0"/>
                <w:color w:val="000000"/>
                <w:kern w:val="0"/>
                <w:sz w:val="18"/>
                <w:szCs w:val="18"/>
              </w:rPr>
              <w:t>≤</w:t>
            </w:r>
            <w:r>
              <w:rPr>
                <w:rFonts w:hint="eastAsia" w:ascii="宋体" w:hAnsi="宋体" w:cs="宋体"/>
                <w:i w:val="0"/>
                <w:iCs w:val="0"/>
                <w:color w:val="000000"/>
                <w:kern w:val="0"/>
                <w:sz w:val="18"/>
                <w:szCs w:val="18"/>
                <w:lang w:val="en-US" w:eastAsia="zh-CN"/>
              </w:rPr>
              <w:t>2%</w:t>
            </w:r>
          </w:p>
        </w:tc>
        <w:tc>
          <w:tcPr>
            <w:tcW w:w="455" w:type="dxa"/>
            <w:textDirection w:val="lrTb"/>
            <w:vAlign w:val="center"/>
          </w:tcPr>
          <w:p>
            <w:pPr>
              <w:widowControl/>
              <w:jc w:val="center"/>
              <w:rPr>
                <w:rFonts w:hint="eastAsia" w:ascii="宋体" w:hAnsi="宋体" w:eastAsia="宋体" w:cs="宋体"/>
                <w:i/>
                <w:iCs/>
                <w:color w:val="auto"/>
                <w:kern w:val="0"/>
                <w:sz w:val="15"/>
                <w:szCs w:val="15"/>
                <w:lang w:val="en-US" w:eastAsia="zh-CN"/>
              </w:rPr>
            </w:pPr>
          </w:p>
        </w:tc>
        <w:tc>
          <w:tcPr>
            <w:tcW w:w="836" w:type="dxa"/>
            <w:textDirection w:val="lrTb"/>
            <w:vAlign w:val="center"/>
          </w:tcPr>
          <w:p>
            <w:pPr>
              <w:widowControl/>
              <w:jc w:val="center"/>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1000</w:t>
            </w:r>
          </w:p>
        </w:tc>
        <w:tc>
          <w:tcPr>
            <w:tcW w:w="1036"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11.30-12.10</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100</w:t>
            </w:r>
            <w:r>
              <w:rPr>
                <w:rFonts w:hint="eastAsia" w:ascii="宋体" w:hAnsi="宋体" w:cs="宋体"/>
                <w:color w:val="auto"/>
                <w:kern w:val="0"/>
                <w:sz w:val="15"/>
                <w:szCs w:val="15"/>
              </w:rPr>
              <w:t>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highlight w:val="none"/>
              </w:rPr>
              <w:t>吨袋</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exact"/>
        </w:trPr>
        <w:tc>
          <w:tcPr>
            <w:tcW w:w="112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颗粒氯化钾</w:t>
            </w:r>
          </w:p>
        </w:tc>
        <w:tc>
          <w:tcPr>
            <w:tcW w:w="3300" w:type="dxa"/>
            <w:textDirection w:val="lrTb"/>
            <w:vAlign w:val="center"/>
          </w:tcPr>
          <w:p>
            <w:pPr>
              <w:widowControl/>
              <w:jc w:val="left"/>
              <w:rPr>
                <w:rFonts w:hint="eastAsia" w:ascii="宋体" w:hAnsi="宋体" w:cs="宋体"/>
                <w:color w:val="auto"/>
                <w:kern w:val="0"/>
                <w:sz w:val="18"/>
                <w:szCs w:val="18"/>
                <w:highlight w:val="none"/>
              </w:rPr>
            </w:pPr>
            <w:r>
              <w:rPr>
                <w:rFonts w:hint="eastAsia" w:ascii="宋体" w:hAnsi="宋体" w:eastAsia="宋体" w:cs="宋体"/>
                <w:color w:val="auto"/>
                <w:sz w:val="21"/>
                <w:szCs w:val="21"/>
                <w:vertAlign w:val="baseline"/>
                <w:lang w:val="en-US" w:eastAsia="zh-CN"/>
              </w:rPr>
              <w:t>氧化钾含≥</w:t>
            </w:r>
            <w:r>
              <w:rPr>
                <w:rFonts w:hint="eastAsia" w:ascii="宋体" w:hAnsi="宋体" w:cs="宋体"/>
                <w:color w:val="auto"/>
                <w:sz w:val="21"/>
                <w:szCs w:val="21"/>
                <w:vertAlign w:val="baseline"/>
                <w:lang w:val="en-US" w:eastAsia="zh-CN"/>
              </w:rPr>
              <w:t>6</w:t>
            </w:r>
            <w:r>
              <w:rPr>
                <w:rFonts w:hint="eastAsia" w:ascii="宋体" w:hAnsi="宋体" w:eastAsia="宋体" w:cs="宋体"/>
                <w:color w:val="auto"/>
                <w:sz w:val="21"/>
                <w:szCs w:val="21"/>
                <w:vertAlign w:val="baseline"/>
                <w:lang w:val="en-US" w:eastAsia="zh-CN"/>
              </w:rPr>
              <w:t>0%，粒度(2～4mm)≥70%，</w:t>
            </w:r>
            <w:r>
              <w:rPr>
                <w:rFonts w:hint="eastAsia" w:ascii="宋体" w:hAnsi="宋体" w:cs="宋体"/>
                <w:color w:val="auto"/>
                <w:kern w:val="0"/>
                <w:sz w:val="21"/>
                <w:szCs w:val="21"/>
                <w:highlight w:val="none"/>
              </w:rPr>
              <w:t>水分≤0.5%</w:t>
            </w:r>
          </w:p>
        </w:tc>
        <w:tc>
          <w:tcPr>
            <w:tcW w:w="45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83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300</w:t>
            </w:r>
          </w:p>
        </w:tc>
        <w:tc>
          <w:tcPr>
            <w:tcW w:w="1036"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-11.30</w:t>
            </w:r>
            <w:r>
              <w:rPr>
                <w:rFonts w:hint="eastAsia" w:ascii="宋体" w:hAnsi="宋体" w:cs="宋体"/>
                <w:color w:val="auto"/>
                <w:kern w:val="0"/>
                <w:sz w:val="15"/>
                <w:szCs w:val="15"/>
              </w:rPr>
              <w:t>日  每日供货约</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0吨</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highlight w:val="none"/>
              </w:rPr>
              <w:t>吨袋或50kg</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 w:hRule="exact"/>
        </w:trPr>
        <w:tc>
          <w:tcPr>
            <w:tcW w:w="112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微量元素</w:t>
            </w:r>
          </w:p>
        </w:tc>
        <w:tc>
          <w:tcPr>
            <w:tcW w:w="3300" w:type="dxa"/>
            <w:textDirection w:val="lrTb"/>
            <w:vAlign w:val="center"/>
          </w:tcPr>
          <w:p>
            <w:pPr>
              <w:widowControl/>
              <w:jc w:val="left"/>
              <w:rPr>
                <w:rFonts w:hint="eastAsia" w:ascii="宋体" w:hAnsi="宋体" w:eastAsia="宋体" w:cs="宋体"/>
                <w:color w:val="auto"/>
                <w:sz w:val="21"/>
                <w:szCs w:val="21"/>
                <w:vertAlign w:val="baseline"/>
                <w:lang w:val="en-US" w:eastAsia="zh-CN"/>
              </w:rPr>
            </w:pPr>
            <w:r>
              <w:rPr>
                <w:rFonts w:hint="eastAsia" w:ascii="宋体" w:hAnsi="宋体" w:eastAsia="宋体" w:cs="宋体"/>
                <w:b w:val="0"/>
                <w:i w:val="0"/>
                <w:caps w:val="0"/>
                <w:color w:val="000000"/>
                <w:spacing w:val="0"/>
                <w:sz w:val="21"/>
                <w:szCs w:val="21"/>
                <w:shd w:val="clear" w:fill="FFFFFF"/>
              </w:rPr>
              <w:t>螯合铁≥7.5%，螯合锰≥3.5%，硼≥0.65%，螯合铜≥0.28%，螯合锌≥0.7%，水溶性钼≥0.3%</w:t>
            </w:r>
          </w:p>
        </w:tc>
        <w:tc>
          <w:tcPr>
            <w:tcW w:w="455"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eastAsia="宋体" w:cs="宋体"/>
                <w:color w:val="auto"/>
                <w:kern w:val="0"/>
                <w:sz w:val="15"/>
                <w:szCs w:val="15"/>
                <w:lang w:val="en-US" w:eastAsia="zh-CN"/>
              </w:rPr>
            </w:pPr>
          </w:p>
        </w:tc>
        <w:tc>
          <w:tcPr>
            <w:tcW w:w="83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7</w:t>
            </w:r>
          </w:p>
        </w:tc>
        <w:tc>
          <w:tcPr>
            <w:tcW w:w="1036"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109" w:type="dxa"/>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15"/>
                <w:szCs w:val="15"/>
              </w:rPr>
            </w:pPr>
          </w:p>
        </w:tc>
        <w:tc>
          <w:tcPr>
            <w:tcW w:w="1073"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5"/>
                <w:szCs w:val="15"/>
              </w:rPr>
            </w:pPr>
          </w:p>
        </w:tc>
        <w:tc>
          <w:tcPr>
            <w:tcW w:w="982"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货到付款</w:t>
            </w:r>
          </w:p>
        </w:tc>
        <w:tc>
          <w:tcPr>
            <w:tcW w:w="2491"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5"/>
                <w:szCs w:val="15"/>
              </w:rPr>
            </w:pPr>
            <w:r>
              <w:rPr>
                <w:rFonts w:hint="eastAsia" w:ascii="宋体" w:hAnsi="宋体" w:cs="宋体"/>
                <w:color w:val="auto"/>
                <w:kern w:val="0"/>
                <w:sz w:val="15"/>
                <w:szCs w:val="15"/>
              </w:rPr>
              <w:t>202</w:t>
            </w:r>
            <w:r>
              <w:rPr>
                <w:rFonts w:hint="eastAsia" w:ascii="宋体" w:hAnsi="宋体" w:cs="宋体"/>
                <w:color w:val="auto"/>
                <w:kern w:val="0"/>
                <w:sz w:val="15"/>
                <w:szCs w:val="15"/>
                <w:lang w:val="en-US" w:eastAsia="zh-CN"/>
              </w:rPr>
              <w:t>3</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11.8</w:t>
            </w:r>
            <w:r>
              <w:rPr>
                <w:rFonts w:hint="eastAsia" w:ascii="宋体" w:hAnsi="宋体" w:cs="宋体"/>
                <w:color w:val="auto"/>
                <w:kern w:val="0"/>
                <w:sz w:val="15"/>
                <w:szCs w:val="15"/>
              </w:rPr>
              <w:t>.</w:t>
            </w:r>
            <w:r>
              <w:rPr>
                <w:rFonts w:hint="eastAsia" w:ascii="宋体" w:hAnsi="宋体" w:cs="宋体"/>
                <w:color w:val="auto"/>
                <w:kern w:val="0"/>
                <w:sz w:val="15"/>
                <w:szCs w:val="15"/>
                <w:lang w:val="en-US" w:eastAsia="zh-CN"/>
              </w:rPr>
              <w:t>-11.12</w:t>
            </w:r>
            <w:r>
              <w:rPr>
                <w:rFonts w:hint="eastAsia" w:ascii="宋体" w:hAnsi="宋体" w:cs="宋体"/>
                <w:color w:val="auto"/>
                <w:kern w:val="0"/>
                <w:sz w:val="15"/>
                <w:szCs w:val="15"/>
              </w:rPr>
              <w:t xml:space="preserve">日  </w:t>
            </w:r>
          </w:p>
        </w:tc>
        <w:tc>
          <w:tcPr>
            <w:tcW w:w="125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15"/>
                <w:szCs w:val="15"/>
                <w:highlight w:val="none"/>
              </w:rPr>
            </w:pPr>
            <w:r>
              <w:rPr>
                <w:rFonts w:hint="eastAsia" w:ascii="宋体" w:hAnsi="宋体" w:cs="宋体"/>
                <w:color w:val="auto"/>
                <w:kern w:val="0"/>
                <w:sz w:val="15"/>
                <w:szCs w:val="15"/>
                <w:highlight w:val="none"/>
              </w:rPr>
              <w:t>50kg</w:t>
            </w:r>
          </w:p>
        </w:tc>
        <w:tc>
          <w:tcPr>
            <w:tcW w:w="1523" w:type="dxa"/>
            <w:vMerge w:val="continue"/>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4442460</wp:posOffset>
                </wp:positionH>
                <wp:positionV relativeFrom="paragraph">
                  <wp:posOffset>36830</wp:posOffset>
                </wp:positionV>
                <wp:extent cx="4789170" cy="1233170"/>
                <wp:effectExtent l="0" t="0" r="11430" b="11430"/>
                <wp:wrapNone/>
                <wp:docPr id="1" name="流程图: 过程 1"/>
                <wp:cNvGraphicFramePr/>
                <a:graphic xmlns:a="http://schemas.openxmlformats.org/drawingml/2006/main">
                  <a:graphicData uri="http://schemas.microsoft.com/office/word/2010/wordprocessingShape">
                    <wps:wsp>
                      <wps:cNvSpPr/>
                      <wps:spPr>
                        <a:xfrm>
                          <a:off x="0" y="0"/>
                          <a:ext cx="4789170" cy="123317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49.8pt;margin-top:2.9pt;height:97.1pt;width:377.1pt;z-index:251658240;mso-width-relative:page;mso-height-relative:page;" fillcolor="#FFFFFF" filled="t" stroked="f" coordsize="21600,21600" o:gfxdata="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dl+srtcAAAAKAQAADwAAAAAAAAABACAA&#10;AAAiAAAAZHJzL2Rvd25yZXYueG1sUEsBAhQAFAAAAAgAh07iQNQ8oHAOAgAABwQAAA4AAAAAAAAA&#10;AQAgAAAAJgEAAGRycy9lMm9Eb2MueG1sUEsFBgAAAAAGAAYAWQEAAKY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sectPr>
      <w:footerReference r:id="rId9" w:type="default"/>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微软雅黑">
    <w:panose1 w:val="020B0503020204020204"/>
    <w:charset w:val="86"/>
    <w:family w:val="modern"/>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libri">
    <w:panose1 w:val="020F0502020204030204"/>
    <w:charset w:val="86"/>
    <w:family w:val="auto"/>
    <w:pitch w:val="default"/>
    <w:sig w:usb0="E4002EFF" w:usb1="C000247B" w:usb2="00000009" w:usb3="00000000" w:csb0="200001FF" w:csb1="00000000"/>
  </w:font>
  <w:font w:name="Segoe Script">
    <w:panose1 w:val="030B0504020000000003"/>
    <w:charset w:val="00"/>
    <w:family w:val="auto"/>
    <w:pitch w:val="default"/>
    <w:sig w:usb0="0000028F" w:usb1="00000000" w:usb2="00000000" w:usb3="00000000" w:csb0="0000009F" w:csb1="00000000"/>
  </w:font>
  <w:font w:name="Yu Gothic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A5504C"/>
    <w:rsid w:val="01BE0C53"/>
    <w:rsid w:val="01C33D68"/>
    <w:rsid w:val="01CF1907"/>
    <w:rsid w:val="01EF3A87"/>
    <w:rsid w:val="01F558FC"/>
    <w:rsid w:val="020014E4"/>
    <w:rsid w:val="02043663"/>
    <w:rsid w:val="020909E2"/>
    <w:rsid w:val="02292050"/>
    <w:rsid w:val="02293D94"/>
    <w:rsid w:val="02353219"/>
    <w:rsid w:val="02393EF0"/>
    <w:rsid w:val="023D728A"/>
    <w:rsid w:val="023E56CA"/>
    <w:rsid w:val="02805463"/>
    <w:rsid w:val="029960F2"/>
    <w:rsid w:val="02A568EA"/>
    <w:rsid w:val="03014595"/>
    <w:rsid w:val="0319766B"/>
    <w:rsid w:val="031E602A"/>
    <w:rsid w:val="033142EE"/>
    <w:rsid w:val="033555D1"/>
    <w:rsid w:val="03577558"/>
    <w:rsid w:val="03657AD2"/>
    <w:rsid w:val="03870F90"/>
    <w:rsid w:val="0387149C"/>
    <w:rsid w:val="038E05F5"/>
    <w:rsid w:val="039757A0"/>
    <w:rsid w:val="03A72E1D"/>
    <w:rsid w:val="03BA172D"/>
    <w:rsid w:val="03C53F45"/>
    <w:rsid w:val="03E25AED"/>
    <w:rsid w:val="03FD14AE"/>
    <w:rsid w:val="04185C58"/>
    <w:rsid w:val="042E4393"/>
    <w:rsid w:val="044E4BEB"/>
    <w:rsid w:val="049C28B0"/>
    <w:rsid w:val="04BB6824"/>
    <w:rsid w:val="04BF01DC"/>
    <w:rsid w:val="04C45E10"/>
    <w:rsid w:val="04DA0EFC"/>
    <w:rsid w:val="04FD1DFE"/>
    <w:rsid w:val="05062437"/>
    <w:rsid w:val="051D6D01"/>
    <w:rsid w:val="05281FB0"/>
    <w:rsid w:val="052E1835"/>
    <w:rsid w:val="05313305"/>
    <w:rsid w:val="05314334"/>
    <w:rsid w:val="053D6DAA"/>
    <w:rsid w:val="056B35A3"/>
    <w:rsid w:val="05A54202"/>
    <w:rsid w:val="05D63BCD"/>
    <w:rsid w:val="05D65AC8"/>
    <w:rsid w:val="05D97583"/>
    <w:rsid w:val="05E93772"/>
    <w:rsid w:val="05EC5AA6"/>
    <w:rsid w:val="062358E2"/>
    <w:rsid w:val="063E4C09"/>
    <w:rsid w:val="06515326"/>
    <w:rsid w:val="06A4649E"/>
    <w:rsid w:val="06A54456"/>
    <w:rsid w:val="06B660E6"/>
    <w:rsid w:val="06DB1F1E"/>
    <w:rsid w:val="06F12DE9"/>
    <w:rsid w:val="06FE6F9E"/>
    <w:rsid w:val="07401017"/>
    <w:rsid w:val="07730D42"/>
    <w:rsid w:val="077B2705"/>
    <w:rsid w:val="077B4A41"/>
    <w:rsid w:val="07950AA8"/>
    <w:rsid w:val="079C607A"/>
    <w:rsid w:val="07A93A75"/>
    <w:rsid w:val="07C11D7C"/>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9824BF"/>
    <w:rsid w:val="09A62AE9"/>
    <w:rsid w:val="09BF0A9E"/>
    <w:rsid w:val="09C52544"/>
    <w:rsid w:val="09C60FE5"/>
    <w:rsid w:val="09D549CF"/>
    <w:rsid w:val="09F570A0"/>
    <w:rsid w:val="0A0D4D66"/>
    <w:rsid w:val="0A282593"/>
    <w:rsid w:val="0A5162DE"/>
    <w:rsid w:val="0A5339E2"/>
    <w:rsid w:val="0A810BC8"/>
    <w:rsid w:val="0A8E0E2C"/>
    <w:rsid w:val="0AC63D93"/>
    <w:rsid w:val="0ADB5DB0"/>
    <w:rsid w:val="0B175AD5"/>
    <w:rsid w:val="0B2C3519"/>
    <w:rsid w:val="0B2E6B1E"/>
    <w:rsid w:val="0B7A305B"/>
    <w:rsid w:val="0B8754C6"/>
    <w:rsid w:val="0B8D10D0"/>
    <w:rsid w:val="0B933CA1"/>
    <w:rsid w:val="0B9D3389"/>
    <w:rsid w:val="0BAC20DF"/>
    <w:rsid w:val="0BBB5DCF"/>
    <w:rsid w:val="0BC01B81"/>
    <w:rsid w:val="0BC24D77"/>
    <w:rsid w:val="0BEE278B"/>
    <w:rsid w:val="0BFA071C"/>
    <w:rsid w:val="0C157069"/>
    <w:rsid w:val="0C597A69"/>
    <w:rsid w:val="0C5E2A34"/>
    <w:rsid w:val="0CAE5A40"/>
    <w:rsid w:val="0CF36DB7"/>
    <w:rsid w:val="0CF669E8"/>
    <w:rsid w:val="0D09056E"/>
    <w:rsid w:val="0D167877"/>
    <w:rsid w:val="0D1F2A91"/>
    <w:rsid w:val="0D3A006D"/>
    <w:rsid w:val="0D404D04"/>
    <w:rsid w:val="0D466A7C"/>
    <w:rsid w:val="0D537332"/>
    <w:rsid w:val="0D5F0AD3"/>
    <w:rsid w:val="0D6711E2"/>
    <w:rsid w:val="0D835123"/>
    <w:rsid w:val="0DA70D34"/>
    <w:rsid w:val="0DAD6CD7"/>
    <w:rsid w:val="0DB37464"/>
    <w:rsid w:val="0DBC46C1"/>
    <w:rsid w:val="0DCA1342"/>
    <w:rsid w:val="0DCB7084"/>
    <w:rsid w:val="0DDE29A2"/>
    <w:rsid w:val="0DE15F68"/>
    <w:rsid w:val="0DE77915"/>
    <w:rsid w:val="0DE970CC"/>
    <w:rsid w:val="0DFA7677"/>
    <w:rsid w:val="0DFC7FAE"/>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703E32"/>
    <w:rsid w:val="0F8A6547"/>
    <w:rsid w:val="0F944EEB"/>
    <w:rsid w:val="0F953003"/>
    <w:rsid w:val="0FF958DA"/>
    <w:rsid w:val="101D1155"/>
    <w:rsid w:val="10467071"/>
    <w:rsid w:val="1061694E"/>
    <w:rsid w:val="106B2423"/>
    <w:rsid w:val="10740713"/>
    <w:rsid w:val="107A6E6C"/>
    <w:rsid w:val="109235F7"/>
    <w:rsid w:val="10BA1637"/>
    <w:rsid w:val="10BC1D52"/>
    <w:rsid w:val="10BD2A67"/>
    <w:rsid w:val="10CB0AFA"/>
    <w:rsid w:val="10E8580B"/>
    <w:rsid w:val="11066FF4"/>
    <w:rsid w:val="11087115"/>
    <w:rsid w:val="11245ECA"/>
    <w:rsid w:val="112A51FE"/>
    <w:rsid w:val="11395F57"/>
    <w:rsid w:val="114546F8"/>
    <w:rsid w:val="11602295"/>
    <w:rsid w:val="11830B77"/>
    <w:rsid w:val="11B9411A"/>
    <w:rsid w:val="11D11796"/>
    <w:rsid w:val="11E26FA8"/>
    <w:rsid w:val="11F10425"/>
    <w:rsid w:val="121318EB"/>
    <w:rsid w:val="121D431A"/>
    <w:rsid w:val="123948B9"/>
    <w:rsid w:val="125074DA"/>
    <w:rsid w:val="12594899"/>
    <w:rsid w:val="1267270B"/>
    <w:rsid w:val="127D0A49"/>
    <w:rsid w:val="128369F7"/>
    <w:rsid w:val="129275CE"/>
    <w:rsid w:val="12974D65"/>
    <w:rsid w:val="12A825E0"/>
    <w:rsid w:val="12BB37C2"/>
    <w:rsid w:val="12C071DF"/>
    <w:rsid w:val="12EC26A7"/>
    <w:rsid w:val="12F105BD"/>
    <w:rsid w:val="13193FA7"/>
    <w:rsid w:val="134113CF"/>
    <w:rsid w:val="13762E40"/>
    <w:rsid w:val="138558F0"/>
    <w:rsid w:val="138D6958"/>
    <w:rsid w:val="13942FCC"/>
    <w:rsid w:val="13AA5288"/>
    <w:rsid w:val="13B4275A"/>
    <w:rsid w:val="13EC5E70"/>
    <w:rsid w:val="13EC6575"/>
    <w:rsid w:val="13EF7488"/>
    <w:rsid w:val="13EF7F41"/>
    <w:rsid w:val="13F352A8"/>
    <w:rsid w:val="14023788"/>
    <w:rsid w:val="14102F0D"/>
    <w:rsid w:val="141962D7"/>
    <w:rsid w:val="14211125"/>
    <w:rsid w:val="14273951"/>
    <w:rsid w:val="14373D70"/>
    <w:rsid w:val="14955C3F"/>
    <w:rsid w:val="149E3B41"/>
    <w:rsid w:val="14B951FE"/>
    <w:rsid w:val="14BC46CF"/>
    <w:rsid w:val="14D143B7"/>
    <w:rsid w:val="14DC1116"/>
    <w:rsid w:val="14FA699A"/>
    <w:rsid w:val="154C236A"/>
    <w:rsid w:val="157F15B1"/>
    <w:rsid w:val="15947199"/>
    <w:rsid w:val="15A37501"/>
    <w:rsid w:val="15CE429E"/>
    <w:rsid w:val="15D038B2"/>
    <w:rsid w:val="15F33AC1"/>
    <w:rsid w:val="16000798"/>
    <w:rsid w:val="163B0449"/>
    <w:rsid w:val="1646076A"/>
    <w:rsid w:val="165C6254"/>
    <w:rsid w:val="168D1DDF"/>
    <w:rsid w:val="16D75EA8"/>
    <w:rsid w:val="16E26E70"/>
    <w:rsid w:val="16E47191"/>
    <w:rsid w:val="170E420C"/>
    <w:rsid w:val="17210F40"/>
    <w:rsid w:val="17234502"/>
    <w:rsid w:val="174875ED"/>
    <w:rsid w:val="1756277D"/>
    <w:rsid w:val="176358AD"/>
    <w:rsid w:val="17B719D2"/>
    <w:rsid w:val="17C5025C"/>
    <w:rsid w:val="17CC7DDC"/>
    <w:rsid w:val="18417130"/>
    <w:rsid w:val="184C4B1C"/>
    <w:rsid w:val="1877716F"/>
    <w:rsid w:val="187C7DC3"/>
    <w:rsid w:val="188C6EE5"/>
    <w:rsid w:val="188E1E5C"/>
    <w:rsid w:val="18913C9D"/>
    <w:rsid w:val="18A17A13"/>
    <w:rsid w:val="18A56291"/>
    <w:rsid w:val="18CB721A"/>
    <w:rsid w:val="18F149DB"/>
    <w:rsid w:val="190E1EB3"/>
    <w:rsid w:val="19182F71"/>
    <w:rsid w:val="191856D8"/>
    <w:rsid w:val="192358D9"/>
    <w:rsid w:val="19395CE9"/>
    <w:rsid w:val="193B4807"/>
    <w:rsid w:val="19472658"/>
    <w:rsid w:val="195A6B70"/>
    <w:rsid w:val="195C5ED9"/>
    <w:rsid w:val="198332FB"/>
    <w:rsid w:val="199D5516"/>
    <w:rsid w:val="19B2265C"/>
    <w:rsid w:val="19D778FA"/>
    <w:rsid w:val="19DE5571"/>
    <w:rsid w:val="19FC5CB6"/>
    <w:rsid w:val="19FE42FD"/>
    <w:rsid w:val="1A0D4613"/>
    <w:rsid w:val="1A247837"/>
    <w:rsid w:val="1A250904"/>
    <w:rsid w:val="1A395ABF"/>
    <w:rsid w:val="1A533014"/>
    <w:rsid w:val="1A556D9A"/>
    <w:rsid w:val="1A5743E7"/>
    <w:rsid w:val="1A83613D"/>
    <w:rsid w:val="1AA15AFA"/>
    <w:rsid w:val="1ABD27CA"/>
    <w:rsid w:val="1ADE2C46"/>
    <w:rsid w:val="1AE958D2"/>
    <w:rsid w:val="1B073D8D"/>
    <w:rsid w:val="1B442DE9"/>
    <w:rsid w:val="1B4F062F"/>
    <w:rsid w:val="1B591A69"/>
    <w:rsid w:val="1B6D6A53"/>
    <w:rsid w:val="1BB64F95"/>
    <w:rsid w:val="1BC02DD2"/>
    <w:rsid w:val="1BD1055D"/>
    <w:rsid w:val="1BF8533B"/>
    <w:rsid w:val="1C02608A"/>
    <w:rsid w:val="1C1027B7"/>
    <w:rsid w:val="1C596985"/>
    <w:rsid w:val="1C9E3A01"/>
    <w:rsid w:val="1C9E44BC"/>
    <w:rsid w:val="1CB43E1A"/>
    <w:rsid w:val="1CCB5618"/>
    <w:rsid w:val="1CD34FBA"/>
    <w:rsid w:val="1CEF1887"/>
    <w:rsid w:val="1D1B2DBC"/>
    <w:rsid w:val="1D345E92"/>
    <w:rsid w:val="1D351B37"/>
    <w:rsid w:val="1D383D34"/>
    <w:rsid w:val="1D411EC7"/>
    <w:rsid w:val="1D457BAE"/>
    <w:rsid w:val="1D48239E"/>
    <w:rsid w:val="1D8E6F3D"/>
    <w:rsid w:val="1D9B30E5"/>
    <w:rsid w:val="1D9D52DC"/>
    <w:rsid w:val="1DC1077E"/>
    <w:rsid w:val="1DF37542"/>
    <w:rsid w:val="1E00762F"/>
    <w:rsid w:val="1E061B80"/>
    <w:rsid w:val="1E0F1BEF"/>
    <w:rsid w:val="1E111D0A"/>
    <w:rsid w:val="1E3D65EA"/>
    <w:rsid w:val="1E411788"/>
    <w:rsid w:val="1E4D63FA"/>
    <w:rsid w:val="1E6E031E"/>
    <w:rsid w:val="1E6F608F"/>
    <w:rsid w:val="1E73059A"/>
    <w:rsid w:val="1E8E00F4"/>
    <w:rsid w:val="1E9C6147"/>
    <w:rsid w:val="1ED51571"/>
    <w:rsid w:val="1F0B6083"/>
    <w:rsid w:val="1F295EEA"/>
    <w:rsid w:val="1F371C49"/>
    <w:rsid w:val="1F3C20B6"/>
    <w:rsid w:val="1F603B02"/>
    <w:rsid w:val="1F795CDE"/>
    <w:rsid w:val="1FA314C2"/>
    <w:rsid w:val="1FB73D7F"/>
    <w:rsid w:val="1FBE677A"/>
    <w:rsid w:val="1FD4027B"/>
    <w:rsid w:val="1FEA2905"/>
    <w:rsid w:val="1FFA083B"/>
    <w:rsid w:val="1FFA3D7B"/>
    <w:rsid w:val="202C5A06"/>
    <w:rsid w:val="20392A58"/>
    <w:rsid w:val="20901B9C"/>
    <w:rsid w:val="20976392"/>
    <w:rsid w:val="209836C8"/>
    <w:rsid w:val="20AF1287"/>
    <w:rsid w:val="20DA3CB9"/>
    <w:rsid w:val="210958DA"/>
    <w:rsid w:val="210C1B5E"/>
    <w:rsid w:val="210F79F8"/>
    <w:rsid w:val="212320AF"/>
    <w:rsid w:val="21371026"/>
    <w:rsid w:val="21A77A4B"/>
    <w:rsid w:val="21E86964"/>
    <w:rsid w:val="21E908B1"/>
    <w:rsid w:val="21F350E7"/>
    <w:rsid w:val="21F877F7"/>
    <w:rsid w:val="220F2522"/>
    <w:rsid w:val="22185FA4"/>
    <w:rsid w:val="22211182"/>
    <w:rsid w:val="22290C91"/>
    <w:rsid w:val="223E0122"/>
    <w:rsid w:val="2255534F"/>
    <w:rsid w:val="228D4805"/>
    <w:rsid w:val="22A760F3"/>
    <w:rsid w:val="22A9171E"/>
    <w:rsid w:val="22B03E82"/>
    <w:rsid w:val="230A0A6A"/>
    <w:rsid w:val="232E78B9"/>
    <w:rsid w:val="23302C41"/>
    <w:rsid w:val="23364C1C"/>
    <w:rsid w:val="23462A63"/>
    <w:rsid w:val="23565ABA"/>
    <w:rsid w:val="23572F19"/>
    <w:rsid w:val="237879F6"/>
    <w:rsid w:val="2397136E"/>
    <w:rsid w:val="239D6AB1"/>
    <w:rsid w:val="23AB5FC2"/>
    <w:rsid w:val="23AF4113"/>
    <w:rsid w:val="23C835D8"/>
    <w:rsid w:val="23CE3A92"/>
    <w:rsid w:val="23E56856"/>
    <w:rsid w:val="24465DDE"/>
    <w:rsid w:val="24520D57"/>
    <w:rsid w:val="249E423F"/>
    <w:rsid w:val="24B32162"/>
    <w:rsid w:val="24BE3337"/>
    <w:rsid w:val="24C674A7"/>
    <w:rsid w:val="24D74398"/>
    <w:rsid w:val="24E10942"/>
    <w:rsid w:val="24ED3022"/>
    <w:rsid w:val="24EE112E"/>
    <w:rsid w:val="24EE6895"/>
    <w:rsid w:val="24F335A7"/>
    <w:rsid w:val="250E2D06"/>
    <w:rsid w:val="254D295B"/>
    <w:rsid w:val="255B437B"/>
    <w:rsid w:val="256F1B0E"/>
    <w:rsid w:val="25744B82"/>
    <w:rsid w:val="25846250"/>
    <w:rsid w:val="2595775A"/>
    <w:rsid w:val="25981927"/>
    <w:rsid w:val="25B66A78"/>
    <w:rsid w:val="25C039F6"/>
    <w:rsid w:val="25FC469A"/>
    <w:rsid w:val="26091C6F"/>
    <w:rsid w:val="260C4B52"/>
    <w:rsid w:val="26212A88"/>
    <w:rsid w:val="26213E99"/>
    <w:rsid w:val="26255639"/>
    <w:rsid w:val="262C416E"/>
    <w:rsid w:val="26455466"/>
    <w:rsid w:val="26593AD3"/>
    <w:rsid w:val="266427DC"/>
    <w:rsid w:val="266B5DFF"/>
    <w:rsid w:val="266B6927"/>
    <w:rsid w:val="26AA02DB"/>
    <w:rsid w:val="26AD7538"/>
    <w:rsid w:val="26B60947"/>
    <w:rsid w:val="26B86B21"/>
    <w:rsid w:val="26BD4C47"/>
    <w:rsid w:val="26C01B52"/>
    <w:rsid w:val="26D11AB7"/>
    <w:rsid w:val="26F23F3B"/>
    <w:rsid w:val="270D2F1D"/>
    <w:rsid w:val="2727176F"/>
    <w:rsid w:val="27422F02"/>
    <w:rsid w:val="274A1985"/>
    <w:rsid w:val="275966E6"/>
    <w:rsid w:val="27623D64"/>
    <w:rsid w:val="27987399"/>
    <w:rsid w:val="27B7632F"/>
    <w:rsid w:val="27BD0B5B"/>
    <w:rsid w:val="27BE0D1E"/>
    <w:rsid w:val="27F23896"/>
    <w:rsid w:val="27F967C7"/>
    <w:rsid w:val="27FF72BA"/>
    <w:rsid w:val="28183E03"/>
    <w:rsid w:val="28744234"/>
    <w:rsid w:val="287E7C0F"/>
    <w:rsid w:val="28820B57"/>
    <w:rsid w:val="28A70066"/>
    <w:rsid w:val="28C624F7"/>
    <w:rsid w:val="28CF4323"/>
    <w:rsid w:val="28E22022"/>
    <w:rsid w:val="28FE0E5D"/>
    <w:rsid w:val="28FF1EE7"/>
    <w:rsid w:val="290550F9"/>
    <w:rsid w:val="2940339D"/>
    <w:rsid w:val="294F6B11"/>
    <w:rsid w:val="29855032"/>
    <w:rsid w:val="299F50F1"/>
    <w:rsid w:val="29A66CDE"/>
    <w:rsid w:val="29A7081C"/>
    <w:rsid w:val="29C10B7A"/>
    <w:rsid w:val="29C21CBF"/>
    <w:rsid w:val="2A0664C1"/>
    <w:rsid w:val="2A0A2FC2"/>
    <w:rsid w:val="2A1B5A1B"/>
    <w:rsid w:val="2A2F0E34"/>
    <w:rsid w:val="2A3819B9"/>
    <w:rsid w:val="2A4212F4"/>
    <w:rsid w:val="2A691182"/>
    <w:rsid w:val="2A716723"/>
    <w:rsid w:val="2A783F9D"/>
    <w:rsid w:val="2A7C3D2E"/>
    <w:rsid w:val="2A7D5CCC"/>
    <w:rsid w:val="2A865F7E"/>
    <w:rsid w:val="2A8D2349"/>
    <w:rsid w:val="2A93595E"/>
    <w:rsid w:val="2ACA04F0"/>
    <w:rsid w:val="2ADC0265"/>
    <w:rsid w:val="2ADF4F11"/>
    <w:rsid w:val="2AE02105"/>
    <w:rsid w:val="2AF87A7C"/>
    <w:rsid w:val="2AF952D8"/>
    <w:rsid w:val="2AFD608E"/>
    <w:rsid w:val="2B03069F"/>
    <w:rsid w:val="2B1211D5"/>
    <w:rsid w:val="2B414CCB"/>
    <w:rsid w:val="2B525049"/>
    <w:rsid w:val="2B52636D"/>
    <w:rsid w:val="2B640865"/>
    <w:rsid w:val="2B704A86"/>
    <w:rsid w:val="2B83557C"/>
    <w:rsid w:val="2B941BD4"/>
    <w:rsid w:val="2B99163F"/>
    <w:rsid w:val="2BB23EBB"/>
    <w:rsid w:val="2C050AEC"/>
    <w:rsid w:val="2C332C55"/>
    <w:rsid w:val="2C71640D"/>
    <w:rsid w:val="2C82298F"/>
    <w:rsid w:val="2C83336E"/>
    <w:rsid w:val="2C9D42B4"/>
    <w:rsid w:val="2CB872D7"/>
    <w:rsid w:val="2CC51D4D"/>
    <w:rsid w:val="2CC84851"/>
    <w:rsid w:val="2CD1310C"/>
    <w:rsid w:val="2CD35AF2"/>
    <w:rsid w:val="2CDF4AB7"/>
    <w:rsid w:val="2CE02C7E"/>
    <w:rsid w:val="2D164152"/>
    <w:rsid w:val="2D3326A0"/>
    <w:rsid w:val="2D8F5953"/>
    <w:rsid w:val="2D9569E0"/>
    <w:rsid w:val="2D996F5F"/>
    <w:rsid w:val="2DD6668F"/>
    <w:rsid w:val="2DE13829"/>
    <w:rsid w:val="2DED7D9D"/>
    <w:rsid w:val="2E0740AC"/>
    <w:rsid w:val="2E0B3393"/>
    <w:rsid w:val="2E1F609C"/>
    <w:rsid w:val="2E360467"/>
    <w:rsid w:val="2E475632"/>
    <w:rsid w:val="2E5175E4"/>
    <w:rsid w:val="2E727E2B"/>
    <w:rsid w:val="2EA77778"/>
    <w:rsid w:val="2EAB4829"/>
    <w:rsid w:val="2EAD03B9"/>
    <w:rsid w:val="2EC00A34"/>
    <w:rsid w:val="2EC00CF3"/>
    <w:rsid w:val="2EC1089E"/>
    <w:rsid w:val="2EC7459F"/>
    <w:rsid w:val="2ECE21DA"/>
    <w:rsid w:val="2EED2D7B"/>
    <w:rsid w:val="2EF07358"/>
    <w:rsid w:val="2F1D00C6"/>
    <w:rsid w:val="2F6F4006"/>
    <w:rsid w:val="2FAC4F6B"/>
    <w:rsid w:val="2FBD4243"/>
    <w:rsid w:val="2FC22A88"/>
    <w:rsid w:val="2FC42FD5"/>
    <w:rsid w:val="2FF17654"/>
    <w:rsid w:val="3017192E"/>
    <w:rsid w:val="30226D05"/>
    <w:rsid w:val="30310632"/>
    <w:rsid w:val="304476B2"/>
    <w:rsid w:val="304F6F6D"/>
    <w:rsid w:val="30562624"/>
    <w:rsid w:val="30584383"/>
    <w:rsid w:val="305E78B2"/>
    <w:rsid w:val="306649F7"/>
    <w:rsid w:val="30722F06"/>
    <w:rsid w:val="307B12EF"/>
    <w:rsid w:val="30AD0BCB"/>
    <w:rsid w:val="30BA07CC"/>
    <w:rsid w:val="30CE48EE"/>
    <w:rsid w:val="30DD3541"/>
    <w:rsid w:val="30E52138"/>
    <w:rsid w:val="30EF33F7"/>
    <w:rsid w:val="30F55F08"/>
    <w:rsid w:val="312E2AB0"/>
    <w:rsid w:val="316656C8"/>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41501"/>
    <w:rsid w:val="32A7779E"/>
    <w:rsid w:val="32C56BD4"/>
    <w:rsid w:val="32C61A38"/>
    <w:rsid w:val="32D03628"/>
    <w:rsid w:val="32E032E5"/>
    <w:rsid w:val="32EB7F8E"/>
    <w:rsid w:val="330029F0"/>
    <w:rsid w:val="331941DD"/>
    <w:rsid w:val="331B5E70"/>
    <w:rsid w:val="33361F79"/>
    <w:rsid w:val="334061EB"/>
    <w:rsid w:val="33565475"/>
    <w:rsid w:val="335834F6"/>
    <w:rsid w:val="338271CE"/>
    <w:rsid w:val="33895074"/>
    <w:rsid w:val="339C61E7"/>
    <w:rsid w:val="33A26317"/>
    <w:rsid w:val="33AF2A54"/>
    <w:rsid w:val="33B22107"/>
    <w:rsid w:val="33D175F3"/>
    <w:rsid w:val="33E552BA"/>
    <w:rsid w:val="33FC7B21"/>
    <w:rsid w:val="34001CB0"/>
    <w:rsid w:val="343404DA"/>
    <w:rsid w:val="34396445"/>
    <w:rsid w:val="34511867"/>
    <w:rsid w:val="346C5CF5"/>
    <w:rsid w:val="34905DA6"/>
    <w:rsid w:val="34AD3024"/>
    <w:rsid w:val="34C56C89"/>
    <w:rsid w:val="34C973D7"/>
    <w:rsid w:val="34CA01A9"/>
    <w:rsid w:val="34DA7000"/>
    <w:rsid w:val="34E542E1"/>
    <w:rsid w:val="34E82A2B"/>
    <w:rsid w:val="34FC12DA"/>
    <w:rsid w:val="34FE2979"/>
    <w:rsid w:val="35011F71"/>
    <w:rsid w:val="351E17AF"/>
    <w:rsid w:val="352940EB"/>
    <w:rsid w:val="35405B32"/>
    <w:rsid w:val="35463ACB"/>
    <w:rsid w:val="355A602B"/>
    <w:rsid w:val="357A76B9"/>
    <w:rsid w:val="35A20EEA"/>
    <w:rsid w:val="35BA0CFA"/>
    <w:rsid w:val="35BA3E7A"/>
    <w:rsid w:val="35CF0539"/>
    <w:rsid w:val="35F0373C"/>
    <w:rsid w:val="35F77CA5"/>
    <w:rsid w:val="361C23A6"/>
    <w:rsid w:val="36224F82"/>
    <w:rsid w:val="36272650"/>
    <w:rsid w:val="36740DC1"/>
    <w:rsid w:val="367458E3"/>
    <w:rsid w:val="369D3761"/>
    <w:rsid w:val="369D3DB7"/>
    <w:rsid w:val="36B165D2"/>
    <w:rsid w:val="36C356D6"/>
    <w:rsid w:val="36C60636"/>
    <w:rsid w:val="36FC5ACC"/>
    <w:rsid w:val="370238B9"/>
    <w:rsid w:val="371375D1"/>
    <w:rsid w:val="37185B57"/>
    <w:rsid w:val="37383C74"/>
    <w:rsid w:val="376779CB"/>
    <w:rsid w:val="377273B2"/>
    <w:rsid w:val="377E1D58"/>
    <w:rsid w:val="378F4E41"/>
    <w:rsid w:val="37A461AF"/>
    <w:rsid w:val="37AD015A"/>
    <w:rsid w:val="37BC7112"/>
    <w:rsid w:val="37C16A8A"/>
    <w:rsid w:val="37C76C5F"/>
    <w:rsid w:val="37E21A9B"/>
    <w:rsid w:val="37FB054E"/>
    <w:rsid w:val="3801700A"/>
    <w:rsid w:val="380E4440"/>
    <w:rsid w:val="38124343"/>
    <w:rsid w:val="383C0007"/>
    <w:rsid w:val="38432F46"/>
    <w:rsid w:val="38474DB0"/>
    <w:rsid w:val="3850460A"/>
    <w:rsid w:val="385B63AD"/>
    <w:rsid w:val="386E3021"/>
    <w:rsid w:val="387621B5"/>
    <w:rsid w:val="38763B47"/>
    <w:rsid w:val="38894CC0"/>
    <w:rsid w:val="388B666E"/>
    <w:rsid w:val="388C682C"/>
    <w:rsid w:val="389C4F9F"/>
    <w:rsid w:val="389D0DF6"/>
    <w:rsid w:val="38A22099"/>
    <w:rsid w:val="38A9047C"/>
    <w:rsid w:val="38A92A41"/>
    <w:rsid w:val="38AA709E"/>
    <w:rsid w:val="38BA0D96"/>
    <w:rsid w:val="38BD3FBA"/>
    <w:rsid w:val="38C45D78"/>
    <w:rsid w:val="38C876CF"/>
    <w:rsid w:val="38C9038A"/>
    <w:rsid w:val="38FC4884"/>
    <w:rsid w:val="39070528"/>
    <w:rsid w:val="39083082"/>
    <w:rsid w:val="39120A01"/>
    <w:rsid w:val="393513E4"/>
    <w:rsid w:val="393C7249"/>
    <w:rsid w:val="39422EFD"/>
    <w:rsid w:val="39577D51"/>
    <w:rsid w:val="39620599"/>
    <w:rsid w:val="396905DA"/>
    <w:rsid w:val="39D3012B"/>
    <w:rsid w:val="39DF2B9F"/>
    <w:rsid w:val="39E10E06"/>
    <w:rsid w:val="3A337159"/>
    <w:rsid w:val="3A6231C5"/>
    <w:rsid w:val="3A714E6B"/>
    <w:rsid w:val="3A81633A"/>
    <w:rsid w:val="3A936989"/>
    <w:rsid w:val="3AAA1B3A"/>
    <w:rsid w:val="3AAC5A4E"/>
    <w:rsid w:val="3AC1742D"/>
    <w:rsid w:val="3AE53CE5"/>
    <w:rsid w:val="3AF91E81"/>
    <w:rsid w:val="3B090F52"/>
    <w:rsid w:val="3B0D58C5"/>
    <w:rsid w:val="3B196340"/>
    <w:rsid w:val="3B1E01D8"/>
    <w:rsid w:val="3B2276FC"/>
    <w:rsid w:val="3B340A77"/>
    <w:rsid w:val="3B4331F6"/>
    <w:rsid w:val="3B5439FC"/>
    <w:rsid w:val="3B621FD7"/>
    <w:rsid w:val="3B7B4DE5"/>
    <w:rsid w:val="3BBF2F2A"/>
    <w:rsid w:val="3BCE406F"/>
    <w:rsid w:val="3BFC4CB7"/>
    <w:rsid w:val="3C07100D"/>
    <w:rsid w:val="3C184F93"/>
    <w:rsid w:val="3C4A6986"/>
    <w:rsid w:val="3C5642A1"/>
    <w:rsid w:val="3C685975"/>
    <w:rsid w:val="3C7E6242"/>
    <w:rsid w:val="3C901724"/>
    <w:rsid w:val="3CA15B91"/>
    <w:rsid w:val="3CC51A30"/>
    <w:rsid w:val="3CD1297A"/>
    <w:rsid w:val="3CD13BD3"/>
    <w:rsid w:val="3CD37BC4"/>
    <w:rsid w:val="3CF93B62"/>
    <w:rsid w:val="3CFF1B1F"/>
    <w:rsid w:val="3D3015BB"/>
    <w:rsid w:val="3D573C14"/>
    <w:rsid w:val="3D785C98"/>
    <w:rsid w:val="3D7909DF"/>
    <w:rsid w:val="3D7E3AB2"/>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16159"/>
    <w:rsid w:val="3E62612F"/>
    <w:rsid w:val="3E6C4EA9"/>
    <w:rsid w:val="3E842E88"/>
    <w:rsid w:val="3E8A6F1E"/>
    <w:rsid w:val="3E96517C"/>
    <w:rsid w:val="3E9F7EC4"/>
    <w:rsid w:val="3EA05106"/>
    <w:rsid w:val="3EC77617"/>
    <w:rsid w:val="3EE40D77"/>
    <w:rsid w:val="3EEE000C"/>
    <w:rsid w:val="3F015BCE"/>
    <w:rsid w:val="3F15253D"/>
    <w:rsid w:val="3F52321A"/>
    <w:rsid w:val="3F66614C"/>
    <w:rsid w:val="3F6927A6"/>
    <w:rsid w:val="3F6C3555"/>
    <w:rsid w:val="3F8E44D2"/>
    <w:rsid w:val="3FAF61D1"/>
    <w:rsid w:val="4006643A"/>
    <w:rsid w:val="401519EE"/>
    <w:rsid w:val="40174484"/>
    <w:rsid w:val="4021767F"/>
    <w:rsid w:val="404E0F34"/>
    <w:rsid w:val="40555731"/>
    <w:rsid w:val="4079247C"/>
    <w:rsid w:val="40A02695"/>
    <w:rsid w:val="40A87043"/>
    <w:rsid w:val="40AA34D3"/>
    <w:rsid w:val="40AF57B3"/>
    <w:rsid w:val="40BD4DAA"/>
    <w:rsid w:val="40BE1DBF"/>
    <w:rsid w:val="40D34D61"/>
    <w:rsid w:val="40DF079A"/>
    <w:rsid w:val="40F43CC3"/>
    <w:rsid w:val="41061028"/>
    <w:rsid w:val="410F0627"/>
    <w:rsid w:val="4119431D"/>
    <w:rsid w:val="41266081"/>
    <w:rsid w:val="4127460B"/>
    <w:rsid w:val="41466BB5"/>
    <w:rsid w:val="415709AC"/>
    <w:rsid w:val="4174680A"/>
    <w:rsid w:val="41801D93"/>
    <w:rsid w:val="418B7416"/>
    <w:rsid w:val="41992C1F"/>
    <w:rsid w:val="419B2CF5"/>
    <w:rsid w:val="41B82B0C"/>
    <w:rsid w:val="41F9485E"/>
    <w:rsid w:val="420807F8"/>
    <w:rsid w:val="424A4BEB"/>
    <w:rsid w:val="426272C6"/>
    <w:rsid w:val="42812B22"/>
    <w:rsid w:val="428A263E"/>
    <w:rsid w:val="428F3D1D"/>
    <w:rsid w:val="42912C28"/>
    <w:rsid w:val="42955DF2"/>
    <w:rsid w:val="42A05018"/>
    <w:rsid w:val="42A85D5D"/>
    <w:rsid w:val="42B86108"/>
    <w:rsid w:val="42C862C4"/>
    <w:rsid w:val="42E70EA7"/>
    <w:rsid w:val="43427FA6"/>
    <w:rsid w:val="43484B23"/>
    <w:rsid w:val="4353395F"/>
    <w:rsid w:val="43587D67"/>
    <w:rsid w:val="436A46F9"/>
    <w:rsid w:val="437342F5"/>
    <w:rsid w:val="43824FBA"/>
    <w:rsid w:val="43860E18"/>
    <w:rsid w:val="43A413FF"/>
    <w:rsid w:val="43B077FA"/>
    <w:rsid w:val="43BD3FCC"/>
    <w:rsid w:val="43F54F7B"/>
    <w:rsid w:val="442366BB"/>
    <w:rsid w:val="44555785"/>
    <w:rsid w:val="44626B2D"/>
    <w:rsid w:val="44674278"/>
    <w:rsid w:val="446E4858"/>
    <w:rsid w:val="447F04AD"/>
    <w:rsid w:val="4490458B"/>
    <w:rsid w:val="4495237B"/>
    <w:rsid w:val="449A6666"/>
    <w:rsid w:val="44AD0462"/>
    <w:rsid w:val="44B93BFE"/>
    <w:rsid w:val="44BB60E5"/>
    <w:rsid w:val="44C35E78"/>
    <w:rsid w:val="44C44D72"/>
    <w:rsid w:val="44CF4B5D"/>
    <w:rsid w:val="44E87EB1"/>
    <w:rsid w:val="44F032DF"/>
    <w:rsid w:val="450B1ECD"/>
    <w:rsid w:val="450D4429"/>
    <w:rsid w:val="45135900"/>
    <w:rsid w:val="451F3FCE"/>
    <w:rsid w:val="45264893"/>
    <w:rsid w:val="452E26D5"/>
    <w:rsid w:val="45627C60"/>
    <w:rsid w:val="456E720C"/>
    <w:rsid w:val="4570354C"/>
    <w:rsid w:val="45A025DE"/>
    <w:rsid w:val="45A27094"/>
    <w:rsid w:val="45AA054E"/>
    <w:rsid w:val="45DF69D4"/>
    <w:rsid w:val="45E72BCB"/>
    <w:rsid w:val="45F520A5"/>
    <w:rsid w:val="4608262A"/>
    <w:rsid w:val="461B2089"/>
    <w:rsid w:val="4622151F"/>
    <w:rsid w:val="462F4AE4"/>
    <w:rsid w:val="46357865"/>
    <w:rsid w:val="467F7B42"/>
    <w:rsid w:val="468603DF"/>
    <w:rsid w:val="468671C5"/>
    <w:rsid w:val="46B35577"/>
    <w:rsid w:val="46BA6890"/>
    <w:rsid w:val="46BC25E2"/>
    <w:rsid w:val="46BF66F8"/>
    <w:rsid w:val="46C01D5F"/>
    <w:rsid w:val="46DE365C"/>
    <w:rsid w:val="46F8087D"/>
    <w:rsid w:val="47225D2E"/>
    <w:rsid w:val="472F5825"/>
    <w:rsid w:val="472F7C3F"/>
    <w:rsid w:val="4735240E"/>
    <w:rsid w:val="47430FA5"/>
    <w:rsid w:val="474C3C1D"/>
    <w:rsid w:val="47556E87"/>
    <w:rsid w:val="475E5E6A"/>
    <w:rsid w:val="4760137C"/>
    <w:rsid w:val="476F685B"/>
    <w:rsid w:val="478A72DA"/>
    <w:rsid w:val="478E1A9B"/>
    <w:rsid w:val="4790547C"/>
    <w:rsid w:val="47AE16F9"/>
    <w:rsid w:val="47BC44D0"/>
    <w:rsid w:val="47BE1616"/>
    <w:rsid w:val="47C1741C"/>
    <w:rsid w:val="480A76E8"/>
    <w:rsid w:val="48503F72"/>
    <w:rsid w:val="48607FDE"/>
    <w:rsid w:val="48706995"/>
    <w:rsid w:val="4879748E"/>
    <w:rsid w:val="487D4244"/>
    <w:rsid w:val="48B705CC"/>
    <w:rsid w:val="48C151DD"/>
    <w:rsid w:val="48CA34CD"/>
    <w:rsid w:val="48DE11CA"/>
    <w:rsid w:val="48DE376D"/>
    <w:rsid w:val="48E5150C"/>
    <w:rsid w:val="48EB2203"/>
    <w:rsid w:val="490E566D"/>
    <w:rsid w:val="497F58FB"/>
    <w:rsid w:val="49A9579C"/>
    <w:rsid w:val="49C00F30"/>
    <w:rsid w:val="49CE60B4"/>
    <w:rsid w:val="49D01F8F"/>
    <w:rsid w:val="49DF6243"/>
    <w:rsid w:val="49E30CE4"/>
    <w:rsid w:val="49F529E8"/>
    <w:rsid w:val="4A48359E"/>
    <w:rsid w:val="4A554E60"/>
    <w:rsid w:val="4A572231"/>
    <w:rsid w:val="4A620E68"/>
    <w:rsid w:val="4A6226E0"/>
    <w:rsid w:val="4A824442"/>
    <w:rsid w:val="4A936062"/>
    <w:rsid w:val="4AA662E3"/>
    <w:rsid w:val="4AB22EB0"/>
    <w:rsid w:val="4AF10D4D"/>
    <w:rsid w:val="4AF12341"/>
    <w:rsid w:val="4AF72EFE"/>
    <w:rsid w:val="4B087A33"/>
    <w:rsid w:val="4B5D75F5"/>
    <w:rsid w:val="4B7B3FBD"/>
    <w:rsid w:val="4BB43F6E"/>
    <w:rsid w:val="4BE30311"/>
    <w:rsid w:val="4C012851"/>
    <w:rsid w:val="4C077D1E"/>
    <w:rsid w:val="4C0E2752"/>
    <w:rsid w:val="4C1167DB"/>
    <w:rsid w:val="4C1F5ED1"/>
    <w:rsid w:val="4C292760"/>
    <w:rsid w:val="4C2A26CA"/>
    <w:rsid w:val="4C314AB3"/>
    <w:rsid w:val="4C37025F"/>
    <w:rsid w:val="4C3D15E5"/>
    <w:rsid w:val="4C4F0B25"/>
    <w:rsid w:val="4C576FD0"/>
    <w:rsid w:val="4C6B0AD3"/>
    <w:rsid w:val="4C6E72AE"/>
    <w:rsid w:val="4C75755E"/>
    <w:rsid w:val="4C847E5B"/>
    <w:rsid w:val="4C965568"/>
    <w:rsid w:val="4CA31A95"/>
    <w:rsid w:val="4CCA682E"/>
    <w:rsid w:val="4CDD2601"/>
    <w:rsid w:val="4CF665A5"/>
    <w:rsid w:val="4CF8253F"/>
    <w:rsid w:val="4D032EC5"/>
    <w:rsid w:val="4D056E20"/>
    <w:rsid w:val="4D266954"/>
    <w:rsid w:val="4D485423"/>
    <w:rsid w:val="4D574EF8"/>
    <w:rsid w:val="4D871D26"/>
    <w:rsid w:val="4DCD0C6C"/>
    <w:rsid w:val="4DD565BC"/>
    <w:rsid w:val="4DF7224D"/>
    <w:rsid w:val="4DF9389B"/>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444D44"/>
    <w:rsid w:val="4F707A18"/>
    <w:rsid w:val="4F741622"/>
    <w:rsid w:val="4F9C4673"/>
    <w:rsid w:val="4F9D02EB"/>
    <w:rsid w:val="4F9D3387"/>
    <w:rsid w:val="4FAC7AC9"/>
    <w:rsid w:val="4FD96C56"/>
    <w:rsid w:val="4FDA3521"/>
    <w:rsid w:val="500765FE"/>
    <w:rsid w:val="50123060"/>
    <w:rsid w:val="502137C1"/>
    <w:rsid w:val="502C3450"/>
    <w:rsid w:val="504459F7"/>
    <w:rsid w:val="507A1A11"/>
    <w:rsid w:val="507D06A3"/>
    <w:rsid w:val="50A10E45"/>
    <w:rsid w:val="50A87AAA"/>
    <w:rsid w:val="50B601DD"/>
    <w:rsid w:val="50BB72C2"/>
    <w:rsid w:val="50C80053"/>
    <w:rsid w:val="50D57D57"/>
    <w:rsid w:val="50E82CD2"/>
    <w:rsid w:val="50FC0996"/>
    <w:rsid w:val="50FC30A4"/>
    <w:rsid w:val="5140037E"/>
    <w:rsid w:val="51414DE9"/>
    <w:rsid w:val="51620AC6"/>
    <w:rsid w:val="516B6070"/>
    <w:rsid w:val="516F663E"/>
    <w:rsid w:val="51734369"/>
    <w:rsid w:val="51810DBC"/>
    <w:rsid w:val="518D0394"/>
    <w:rsid w:val="51962DCF"/>
    <w:rsid w:val="519945CF"/>
    <w:rsid w:val="51AA296F"/>
    <w:rsid w:val="51C2594B"/>
    <w:rsid w:val="51C7210A"/>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EB5446"/>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43D2B"/>
    <w:rsid w:val="53AE106F"/>
    <w:rsid w:val="540D59F2"/>
    <w:rsid w:val="54340C55"/>
    <w:rsid w:val="5477102B"/>
    <w:rsid w:val="54834F7C"/>
    <w:rsid w:val="549F6C02"/>
    <w:rsid w:val="54B65A0D"/>
    <w:rsid w:val="54CD5240"/>
    <w:rsid w:val="54D44AE9"/>
    <w:rsid w:val="54DA4BB7"/>
    <w:rsid w:val="54E42D25"/>
    <w:rsid w:val="54EB0B99"/>
    <w:rsid w:val="5508317B"/>
    <w:rsid w:val="55090F3E"/>
    <w:rsid w:val="551410BA"/>
    <w:rsid w:val="553404AB"/>
    <w:rsid w:val="553C70FC"/>
    <w:rsid w:val="556F2F48"/>
    <w:rsid w:val="55715854"/>
    <w:rsid w:val="557C1698"/>
    <w:rsid w:val="557D7282"/>
    <w:rsid w:val="557E1989"/>
    <w:rsid w:val="55941B70"/>
    <w:rsid w:val="55A141EE"/>
    <w:rsid w:val="55AB1267"/>
    <w:rsid w:val="55B319F8"/>
    <w:rsid w:val="55EB405D"/>
    <w:rsid w:val="55EC4819"/>
    <w:rsid w:val="56060ECD"/>
    <w:rsid w:val="56071E0E"/>
    <w:rsid w:val="561D1D19"/>
    <w:rsid w:val="561E4A57"/>
    <w:rsid w:val="56484D0A"/>
    <w:rsid w:val="56657A4F"/>
    <w:rsid w:val="56805C3B"/>
    <w:rsid w:val="56911CB9"/>
    <w:rsid w:val="569C624B"/>
    <w:rsid w:val="56B5452B"/>
    <w:rsid w:val="56C17762"/>
    <w:rsid w:val="56C2174B"/>
    <w:rsid w:val="56C43F3A"/>
    <w:rsid w:val="56C82222"/>
    <w:rsid w:val="56EC1A9E"/>
    <w:rsid w:val="56EC74FE"/>
    <w:rsid w:val="56FF1862"/>
    <w:rsid w:val="575345E2"/>
    <w:rsid w:val="575350E1"/>
    <w:rsid w:val="57557883"/>
    <w:rsid w:val="577F6D1C"/>
    <w:rsid w:val="57894D20"/>
    <w:rsid w:val="57F44E28"/>
    <w:rsid w:val="57FD2262"/>
    <w:rsid w:val="5800189F"/>
    <w:rsid w:val="5829442A"/>
    <w:rsid w:val="582B55B2"/>
    <w:rsid w:val="582B69F6"/>
    <w:rsid w:val="582F5EDE"/>
    <w:rsid w:val="58617FF9"/>
    <w:rsid w:val="58664639"/>
    <w:rsid w:val="586A0BCF"/>
    <w:rsid w:val="588F0EC4"/>
    <w:rsid w:val="589726F1"/>
    <w:rsid w:val="58AC3482"/>
    <w:rsid w:val="58C560D2"/>
    <w:rsid w:val="59443521"/>
    <w:rsid w:val="59472B26"/>
    <w:rsid w:val="597479EF"/>
    <w:rsid w:val="597C3298"/>
    <w:rsid w:val="59806F18"/>
    <w:rsid w:val="59816CED"/>
    <w:rsid w:val="59C343F7"/>
    <w:rsid w:val="59C63393"/>
    <w:rsid w:val="59C854DB"/>
    <w:rsid w:val="59FB32CD"/>
    <w:rsid w:val="5A074E5B"/>
    <w:rsid w:val="5A0D4C22"/>
    <w:rsid w:val="5A1643A3"/>
    <w:rsid w:val="5A16452C"/>
    <w:rsid w:val="5A2D7D44"/>
    <w:rsid w:val="5A3E1F86"/>
    <w:rsid w:val="5A557F72"/>
    <w:rsid w:val="5A7019D6"/>
    <w:rsid w:val="5A727F94"/>
    <w:rsid w:val="5A8E4221"/>
    <w:rsid w:val="5A906AEC"/>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C0EF2"/>
    <w:rsid w:val="5B5A4DF2"/>
    <w:rsid w:val="5B6F7969"/>
    <w:rsid w:val="5B8C5730"/>
    <w:rsid w:val="5BA05084"/>
    <w:rsid w:val="5BA54CE3"/>
    <w:rsid w:val="5BA753EE"/>
    <w:rsid w:val="5BD95034"/>
    <w:rsid w:val="5BE04327"/>
    <w:rsid w:val="5C073BAF"/>
    <w:rsid w:val="5C0D3EB2"/>
    <w:rsid w:val="5C1642C0"/>
    <w:rsid w:val="5C2E73F4"/>
    <w:rsid w:val="5C361FD8"/>
    <w:rsid w:val="5C3E4DD3"/>
    <w:rsid w:val="5C503306"/>
    <w:rsid w:val="5C5F3C28"/>
    <w:rsid w:val="5C665FFC"/>
    <w:rsid w:val="5C8C193E"/>
    <w:rsid w:val="5CAC24DC"/>
    <w:rsid w:val="5CC06340"/>
    <w:rsid w:val="5CC73CD3"/>
    <w:rsid w:val="5CC94D10"/>
    <w:rsid w:val="5CED6DB6"/>
    <w:rsid w:val="5D041BB9"/>
    <w:rsid w:val="5D4D333B"/>
    <w:rsid w:val="5D4D5E23"/>
    <w:rsid w:val="5D6143C2"/>
    <w:rsid w:val="5D632103"/>
    <w:rsid w:val="5D67268D"/>
    <w:rsid w:val="5D67598C"/>
    <w:rsid w:val="5D694957"/>
    <w:rsid w:val="5D6D41D5"/>
    <w:rsid w:val="5D6F3A7D"/>
    <w:rsid w:val="5D8B3B62"/>
    <w:rsid w:val="5D8F708A"/>
    <w:rsid w:val="5DA42163"/>
    <w:rsid w:val="5DA86611"/>
    <w:rsid w:val="5DAE5913"/>
    <w:rsid w:val="5DBD7FB1"/>
    <w:rsid w:val="5DC6485C"/>
    <w:rsid w:val="5DCD4564"/>
    <w:rsid w:val="5DE2344F"/>
    <w:rsid w:val="5DE33DA4"/>
    <w:rsid w:val="5E3C7776"/>
    <w:rsid w:val="5E8B32B5"/>
    <w:rsid w:val="5E9575BA"/>
    <w:rsid w:val="5EA4353F"/>
    <w:rsid w:val="5EB5430D"/>
    <w:rsid w:val="5EC139D3"/>
    <w:rsid w:val="5EE12FC6"/>
    <w:rsid w:val="5EEF4FFA"/>
    <w:rsid w:val="5EF06424"/>
    <w:rsid w:val="5F083296"/>
    <w:rsid w:val="5F2C32C8"/>
    <w:rsid w:val="5F5F59CB"/>
    <w:rsid w:val="5F7D32CE"/>
    <w:rsid w:val="5F82275D"/>
    <w:rsid w:val="5F837472"/>
    <w:rsid w:val="5F955237"/>
    <w:rsid w:val="5F99530C"/>
    <w:rsid w:val="5FA37B47"/>
    <w:rsid w:val="5FA4014A"/>
    <w:rsid w:val="5FA74868"/>
    <w:rsid w:val="5FAF4DD5"/>
    <w:rsid w:val="5FCB777B"/>
    <w:rsid w:val="5FCE2F83"/>
    <w:rsid w:val="5FD8376D"/>
    <w:rsid w:val="5FDD1015"/>
    <w:rsid w:val="60125304"/>
    <w:rsid w:val="603B5821"/>
    <w:rsid w:val="605F2060"/>
    <w:rsid w:val="606972F9"/>
    <w:rsid w:val="608B3EC0"/>
    <w:rsid w:val="6095610D"/>
    <w:rsid w:val="60983D7F"/>
    <w:rsid w:val="60AC6426"/>
    <w:rsid w:val="60E80038"/>
    <w:rsid w:val="61025C7E"/>
    <w:rsid w:val="6113577F"/>
    <w:rsid w:val="612A0EBC"/>
    <w:rsid w:val="613859CF"/>
    <w:rsid w:val="615142D5"/>
    <w:rsid w:val="615E4A0D"/>
    <w:rsid w:val="616233E9"/>
    <w:rsid w:val="6166486A"/>
    <w:rsid w:val="617D41E0"/>
    <w:rsid w:val="617F4F65"/>
    <w:rsid w:val="61C0558A"/>
    <w:rsid w:val="61C071EC"/>
    <w:rsid w:val="61D73416"/>
    <w:rsid w:val="61DD5949"/>
    <w:rsid w:val="61E379D0"/>
    <w:rsid w:val="61EA7365"/>
    <w:rsid w:val="622324E7"/>
    <w:rsid w:val="624F7859"/>
    <w:rsid w:val="62612C75"/>
    <w:rsid w:val="6274258E"/>
    <w:rsid w:val="62A42ACA"/>
    <w:rsid w:val="62BD042F"/>
    <w:rsid w:val="63103ABC"/>
    <w:rsid w:val="63184097"/>
    <w:rsid w:val="634C4DE1"/>
    <w:rsid w:val="635312D9"/>
    <w:rsid w:val="636A56B3"/>
    <w:rsid w:val="637558CB"/>
    <w:rsid w:val="6389097A"/>
    <w:rsid w:val="63A4055C"/>
    <w:rsid w:val="63C52FDD"/>
    <w:rsid w:val="63E03E83"/>
    <w:rsid w:val="63EC75C8"/>
    <w:rsid w:val="643D5CAF"/>
    <w:rsid w:val="644237C8"/>
    <w:rsid w:val="64504F13"/>
    <w:rsid w:val="646427C3"/>
    <w:rsid w:val="64673E4A"/>
    <w:rsid w:val="647F3642"/>
    <w:rsid w:val="648F6BDA"/>
    <w:rsid w:val="649A1AA0"/>
    <w:rsid w:val="64AF4F37"/>
    <w:rsid w:val="64B338B1"/>
    <w:rsid w:val="64D7270E"/>
    <w:rsid w:val="64EC2047"/>
    <w:rsid w:val="650D3166"/>
    <w:rsid w:val="651870D7"/>
    <w:rsid w:val="65332BD0"/>
    <w:rsid w:val="65336D9C"/>
    <w:rsid w:val="654061C8"/>
    <w:rsid w:val="65430017"/>
    <w:rsid w:val="65542E5A"/>
    <w:rsid w:val="656E5E28"/>
    <w:rsid w:val="656F09A5"/>
    <w:rsid w:val="65962273"/>
    <w:rsid w:val="65AE4A76"/>
    <w:rsid w:val="65DA69C6"/>
    <w:rsid w:val="65DE2081"/>
    <w:rsid w:val="65E20B5C"/>
    <w:rsid w:val="65E40843"/>
    <w:rsid w:val="66012278"/>
    <w:rsid w:val="661257F4"/>
    <w:rsid w:val="661C00D8"/>
    <w:rsid w:val="66256AEA"/>
    <w:rsid w:val="664A5095"/>
    <w:rsid w:val="664A72B1"/>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585C26"/>
    <w:rsid w:val="688A2072"/>
    <w:rsid w:val="68996E53"/>
    <w:rsid w:val="68A554D6"/>
    <w:rsid w:val="68AB4381"/>
    <w:rsid w:val="68B34213"/>
    <w:rsid w:val="68D53C3C"/>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A2E71"/>
    <w:rsid w:val="6A632DD3"/>
    <w:rsid w:val="6A721E30"/>
    <w:rsid w:val="6A751476"/>
    <w:rsid w:val="6A7B0A41"/>
    <w:rsid w:val="6A8047FD"/>
    <w:rsid w:val="6A814F53"/>
    <w:rsid w:val="6A862E59"/>
    <w:rsid w:val="6A9527A7"/>
    <w:rsid w:val="6AA848B6"/>
    <w:rsid w:val="6AF10710"/>
    <w:rsid w:val="6B275318"/>
    <w:rsid w:val="6B2B3081"/>
    <w:rsid w:val="6B596FD1"/>
    <w:rsid w:val="6B702FD6"/>
    <w:rsid w:val="6B930A1F"/>
    <w:rsid w:val="6B9A67FD"/>
    <w:rsid w:val="6BAF11C5"/>
    <w:rsid w:val="6BB81087"/>
    <w:rsid w:val="6BC53B02"/>
    <w:rsid w:val="6BC602E6"/>
    <w:rsid w:val="6BD66F88"/>
    <w:rsid w:val="6BDF3647"/>
    <w:rsid w:val="6C2F6A69"/>
    <w:rsid w:val="6C5A5877"/>
    <w:rsid w:val="6C6242D8"/>
    <w:rsid w:val="6C7C57E7"/>
    <w:rsid w:val="6CA47E02"/>
    <w:rsid w:val="6CBD6BED"/>
    <w:rsid w:val="6CBD71AC"/>
    <w:rsid w:val="6CDB515C"/>
    <w:rsid w:val="6CE367BE"/>
    <w:rsid w:val="6CF04A03"/>
    <w:rsid w:val="6CF0723B"/>
    <w:rsid w:val="6CF16C32"/>
    <w:rsid w:val="6CF922F3"/>
    <w:rsid w:val="6D0F20C5"/>
    <w:rsid w:val="6D135020"/>
    <w:rsid w:val="6D1948F7"/>
    <w:rsid w:val="6D231EED"/>
    <w:rsid w:val="6D3B431B"/>
    <w:rsid w:val="6D571311"/>
    <w:rsid w:val="6D5E1078"/>
    <w:rsid w:val="6D660193"/>
    <w:rsid w:val="6D6A5C8D"/>
    <w:rsid w:val="6D8C0137"/>
    <w:rsid w:val="6D8E4701"/>
    <w:rsid w:val="6D922996"/>
    <w:rsid w:val="6DA00F85"/>
    <w:rsid w:val="6DA9403C"/>
    <w:rsid w:val="6DAA5017"/>
    <w:rsid w:val="6DBD3838"/>
    <w:rsid w:val="6DC977CF"/>
    <w:rsid w:val="6DCF26C0"/>
    <w:rsid w:val="6DE82B18"/>
    <w:rsid w:val="6E003A7B"/>
    <w:rsid w:val="6E0419BC"/>
    <w:rsid w:val="6E080507"/>
    <w:rsid w:val="6E105F55"/>
    <w:rsid w:val="6E305B49"/>
    <w:rsid w:val="6E3C20E0"/>
    <w:rsid w:val="6E603CDF"/>
    <w:rsid w:val="6E713804"/>
    <w:rsid w:val="6E7416F6"/>
    <w:rsid w:val="6E7F376E"/>
    <w:rsid w:val="6E820CAC"/>
    <w:rsid w:val="6E915DB6"/>
    <w:rsid w:val="6E9F09F1"/>
    <w:rsid w:val="6EA62FC0"/>
    <w:rsid w:val="6EB447B3"/>
    <w:rsid w:val="6EBD0498"/>
    <w:rsid w:val="6ECB1543"/>
    <w:rsid w:val="6ECC2AF8"/>
    <w:rsid w:val="6ED75DBE"/>
    <w:rsid w:val="6EE11A6E"/>
    <w:rsid w:val="6EEC2A01"/>
    <w:rsid w:val="6EEE64B5"/>
    <w:rsid w:val="6EF67717"/>
    <w:rsid w:val="6F2771C4"/>
    <w:rsid w:val="6F425DD4"/>
    <w:rsid w:val="6F42718E"/>
    <w:rsid w:val="6F521F44"/>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D4E25"/>
    <w:rsid w:val="705541FB"/>
    <w:rsid w:val="70730512"/>
    <w:rsid w:val="709306F8"/>
    <w:rsid w:val="70A15EB0"/>
    <w:rsid w:val="70AA1C87"/>
    <w:rsid w:val="70AB0862"/>
    <w:rsid w:val="70BE5ABE"/>
    <w:rsid w:val="70E35E81"/>
    <w:rsid w:val="70F74EDA"/>
    <w:rsid w:val="7100654A"/>
    <w:rsid w:val="711577D8"/>
    <w:rsid w:val="71263A90"/>
    <w:rsid w:val="716F4456"/>
    <w:rsid w:val="71B11018"/>
    <w:rsid w:val="71C2351F"/>
    <w:rsid w:val="71C74D8F"/>
    <w:rsid w:val="71CA1DA5"/>
    <w:rsid w:val="71EA2147"/>
    <w:rsid w:val="71F7198A"/>
    <w:rsid w:val="722315B2"/>
    <w:rsid w:val="72345A4B"/>
    <w:rsid w:val="72356CB5"/>
    <w:rsid w:val="72396877"/>
    <w:rsid w:val="7281139C"/>
    <w:rsid w:val="72BE6BF0"/>
    <w:rsid w:val="72C94A26"/>
    <w:rsid w:val="72DC2850"/>
    <w:rsid w:val="73015104"/>
    <w:rsid w:val="730D3B15"/>
    <w:rsid w:val="732048F8"/>
    <w:rsid w:val="739A549A"/>
    <w:rsid w:val="73A47B71"/>
    <w:rsid w:val="73A86BD9"/>
    <w:rsid w:val="73C36578"/>
    <w:rsid w:val="73C5520B"/>
    <w:rsid w:val="73E6220A"/>
    <w:rsid w:val="73EA61DF"/>
    <w:rsid w:val="74170126"/>
    <w:rsid w:val="74303C85"/>
    <w:rsid w:val="743B4F37"/>
    <w:rsid w:val="74432070"/>
    <w:rsid w:val="74484299"/>
    <w:rsid w:val="746348F5"/>
    <w:rsid w:val="74716AC8"/>
    <w:rsid w:val="74A34EEC"/>
    <w:rsid w:val="74AF4F5E"/>
    <w:rsid w:val="74C35EA4"/>
    <w:rsid w:val="74D15BC6"/>
    <w:rsid w:val="74D36C28"/>
    <w:rsid w:val="74F8127F"/>
    <w:rsid w:val="75024CD3"/>
    <w:rsid w:val="752000BB"/>
    <w:rsid w:val="75285C98"/>
    <w:rsid w:val="75641316"/>
    <w:rsid w:val="75722B38"/>
    <w:rsid w:val="75741A1A"/>
    <w:rsid w:val="75783C7E"/>
    <w:rsid w:val="757F0150"/>
    <w:rsid w:val="75A053D5"/>
    <w:rsid w:val="75A556FB"/>
    <w:rsid w:val="75B13AF7"/>
    <w:rsid w:val="75B35F41"/>
    <w:rsid w:val="75BE19C1"/>
    <w:rsid w:val="75C640C2"/>
    <w:rsid w:val="75ED51D6"/>
    <w:rsid w:val="75F11376"/>
    <w:rsid w:val="75FA4DF9"/>
    <w:rsid w:val="760A1D51"/>
    <w:rsid w:val="765D3C8C"/>
    <w:rsid w:val="769179F1"/>
    <w:rsid w:val="76A427C4"/>
    <w:rsid w:val="76A705D0"/>
    <w:rsid w:val="76BE3B59"/>
    <w:rsid w:val="76D06943"/>
    <w:rsid w:val="76D2600D"/>
    <w:rsid w:val="77000C09"/>
    <w:rsid w:val="770E6700"/>
    <w:rsid w:val="77621705"/>
    <w:rsid w:val="776A238A"/>
    <w:rsid w:val="7789310B"/>
    <w:rsid w:val="77A352E9"/>
    <w:rsid w:val="77A71F26"/>
    <w:rsid w:val="77B05133"/>
    <w:rsid w:val="77B2200D"/>
    <w:rsid w:val="77E96A4A"/>
    <w:rsid w:val="781A00A3"/>
    <w:rsid w:val="781A115F"/>
    <w:rsid w:val="78291C1E"/>
    <w:rsid w:val="783D5C02"/>
    <w:rsid w:val="784632CF"/>
    <w:rsid w:val="78764599"/>
    <w:rsid w:val="788F20C7"/>
    <w:rsid w:val="78A968DC"/>
    <w:rsid w:val="78E8239B"/>
    <w:rsid w:val="78EB74CD"/>
    <w:rsid w:val="7902585F"/>
    <w:rsid w:val="7915729F"/>
    <w:rsid w:val="7939144F"/>
    <w:rsid w:val="79485D36"/>
    <w:rsid w:val="796327F2"/>
    <w:rsid w:val="7973105A"/>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E02C4"/>
    <w:rsid w:val="7A6E0B93"/>
    <w:rsid w:val="7A72283A"/>
    <w:rsid w:val="7A7342AF"/>
    <w:rsid w:val="7A815307"/>
    <w:rsid w:val="7AC44AE1"/>
    <w:rsid w:val="7AC77696"/>
    <w:rsid w:val="7AE23F53"/>
    <w:rsid w:val="7AE352DC"/>
    <w:rsid w:val="7AF43935"/>
    <w:rsid w:val="7AFD07A9"/>
    <w:rsid w:val="7B0E7F41"/>
    <w:rsid w:val="7B1B3061"/>
    <w:rsid w:val="7B2258A0"/>
    <w:rsid w:val="7B293F7D"/>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8D4AB2"/>
    <w:rsid w:val="7CAA4314"/>
    <w:rsid w:val="7CB50A6C"/>
    <w:rsid w:val="7CDC623B"/>
    <w:rsid w:val="7CEA7DAF"/>
    <w:rsid w:val="7D134E6C"/>
    <w:rsid w:val="7D1E1E89"/>
    <w:rsid w:val="7D323CEF"/>
    <w:rsid w:val="7D3E1647"/>
    <w:rsid w:val="7D3E3EA2"/>
    <w:rsid w:val="7D551B0D"/>
    <w:rsid w:val="7D5C36CC"/>
    <w:rsid w:val="7D651EC3"/>
    <w:rsid w:val="7D6E2ACC"/>
    <w:rsid w:val="7D7137FF"/>
    <w:rsid w:val="7D746A49"/>
    <w:rsid w:val="7D895663"/>
    <w:rsid w:val="7D8E2C7B"/>
    <w:rsid w:val="7D8F35C1"/>
    <w:rsid w:val="7D90754C"/>
    <w:rsid w:val="7DA13732"/>
    <w:rsid w:val="7DD95143"/>
    <w:rsid w:val="7DDD6270"/>
    <w:rsid w:val="7E0B4B47"/>
    <w:rsid w:val="7E102972"/>
    <w:rsid w:val="7E19417E"/>
    <w:rsid w:val="7E334BC1"/>
    <w:rsid w:val="7E4C05FD"/>
    <w:rsid w:val="7E502225"/>
    <w:rsid w:val="7E7E72B6"/>
    <w:rsid w:val="7EA17D07"/>
    <w:rsid w:val="7EB721A3"/>
    <w:rsid w:val="7EC97272"/>
    <w:rsid w:val="7ED75CBD"/>
    <w:rsid w:val="7EE970EE"/>
    <w:rsid w:val="7EEF7E85"/>
    <w:rsid w:val="7F0D3C01"/>
    <w:rsid w:val="7F291541"/>
    <w:rsid w:val="7F34007C"/>
    <w:rsid w:val="7F3E7325"/>
    <w:rsid w:val="7F6455A4"/>
    <w:rsid w:val="7F65476C"/>
    <w:rsid w:val="7F75267B"/>
    <w:rsid w:val="7F7D1C24"/>
    <w:rsid w:val="7F8D0D86"/>
    <w:rsid w:val="7F927F74"/>
    <w:rsid w:val="7FB06610"/>
    <w:rsid w:val="7FC26B9C"/>
    <w:rsid w:val="7FC87804"/>
    <w:rsid w:val="7FCB6380"/>
    <w:rsid w:val="7FD75EA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2"/>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Hyperlink"/>
    <w:unhideWhenUsed/>
    <w:qFormat/>
    <w:uiPriority w:val="99"/>
    <w:rPr>
      <w:color w:val="3D3D3D"/>
      <w:u w:val="none"/>
    </w:rPr>
  </w:style>
  <w:style w:type="table" w:styleId="10">
    <w:name w:val="Table Grid"/>
    <w:basedOn w:val="9"/>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font11"/>
    <w:qFormat/>
    <w:uiPriority w:val="0"/>
    <w:rPr>
      <w:rFonts w:hint="default" w:ascii="Times New Roman" w:hAnsi="Times New Roman" w:cs="Times New Roman"/>
      <w:color w:val="000000"/>
      <w:sz w:val="24"/>
      <w:szCs w:val="24"/>
      <w:u w:val="none"/>
    </w:rPr>
  </w:style>
  <w:style w:type="character" w:customStyle="1" w:styleId="12">
    <w:name w:val="批注框文本 字符"/>
    <w:link w:val="3"/>
    <w:semiHidden/>
    <w:qFormat/>
    <w:uiPriority w:val="99"/>
    <w:rPr>
      <w:kern w:val="2"/>
      <w:sz w:val="18"/>
      <w:szCs w:val="18"/>
    </w:rPr>
  </w:style>
  <w:style w:type="character" w:customStyle="1" w:styleId="13">
    <w:name w:val="页眉 字符"/>
    <w:link w:val="5"/>
    <w:qFormat/>
    <w:uiPriority w:val="0"/>
    <w:rPr>
      <w:kern w:val="2"/>
      <w:sz w:val="18"/>
      <w:szCs w:val="18"/>
    </w:rPr>
  </w:style>
  <w:style w:type="character" w:customStyle="1" w:styleId="14">
    <w:name w:val="font31"/>
    <w:basedOn w:val="7"/>
    <w:qFormat/>
    <w:uiPriority w:val="0"/>
    <w:rPr>
      <w:rFonts w:hint="eastAsia" w:ascii="宋体" w:hAnsi="宋体" w:eastAsia="宋体" w:cs="宋体"/>
      <w:color w:val="000000"/>
      <w:sz w:val="24"/>
      <w:szCs w:val="24"/>
      <w:u w:val="none"/>
    </w:rPr>
  </w:style>
  <w:style w:type="character" w:customStyle="1" w:styleId="15">
    <w:name w:val="页脚 字符"/>
    <w:link w:val="4"/>
    <w:qFormat/>
    <w:uiPriority w:val="99"/>
    <w:rPr>
      <w:kern w:val="2"/>
      <w:sz w:val="18"/>
      <w:szCs w:val="18"/>
    </w:rPr>
  </w:style>
  <w:style w:type="character" w:customStyle="1" w:styleId="16">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2023-07-21T01:06:00Z</cp:lastPrinted>
  <dcterms:modified xsi:type="dcterms:W3CDTF">2023-11-06T05:01:58Z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